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CB0476" w14:textId="2B9609C2" w:rsidR="00E57A09" w:rsidRPr="006172C6" w:rsidRDefault="00124C10" w:rsidP="00124C10">
      <w:pPr>
        <w:jc w:val="center"/>
        <w:rPr>
          <w:rFonts w:ascii="Arial" w:hAnsi="Arial" w:cs="Arial"/>
          <w:b/>
          <w:bCs/>
          <w:sz w:val="22"/>
          <w:szCs w:val="22"/>
        </w:rPr>
      </w:pPr>
      <w:bookmarkStart w:id="0" w:name="_GoBack"/>
      <w:bookmarkEnd w:id="0"/>
      <w:r w:rsidRPr="006172C6">
        <w:rPr>
          <w:rFonts w:ascii="Arial" w:hAnsi="Arial" w:cs="Arial"/>
          <w:noProof/>
          <w:sz w:val="22"/>
          <w:szCs w:val="22"/>
        </w:rPr>
        <w:drawing>
          <wp:anchor distT="0" distB="0" distL="114300" distR="114300" simplePos="0" relativeHeight="251659264" behindDoc="0" locked="0" layoutInCell="1" allowOverlap="1" wp14:anchorId="0C09AEB8" wp14:editId="6A808D40">
            <wp:simplePos x="0" y="0"/>
            <wp:positionH relativeFrom="column">
              <wp:posOffset>2948940</wp:posOffset>
            </wp:positionH>
            <wp:positionV relativeFrom="paragraph">
              <wp:posOffset>-533400</wp:posOffset>
            </wp:positionV>
            <wp:extent cx="3672840" cy="361950"/>
            <wp:effectExtent l="0" t="0" r="0" b="0"/>
            <wp:wrapNone/>
            <wp:docPr id="3" name="Picture 3" descr="X:\AAA - Director of Development Files\Branding\2012 Logos\UWC Official Logos\JPEG Files\Smaller Versions\UWC_Waterford Kamhlaba_Primary2_Black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X:\AAA - Director of Development Files\Branding\2012 Logos\UWC Official Logos\JPEG Files\Smaller Versions\UWC_Waterford Kamhlaba_Primary2_Black_SMAL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72840"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00E57A09" w:rsidRPr="006172C6">
        <w:rPr>
          <w:rFonts w:ascii="Arial" w:hAnsi="Arial" w:cs="Arial"/>
          <w:b/>
          <w:bCs/>
          <w:sz w:val="22"/>
          <w:szCs w:val="22"/>
        </w:rPr>
        <w:t>POLICY</w:t>
      </w:r>
    </w:p>
    <w:p w14:paraId="16770866" w14:textId="77777777" w:rsidR="007D00C5" w:rsidRPr="006172C6" w:rsidRDefault="00E57A09" w:rsidP="00124C10">
      <w:pPr>
        <w:jc w:val="center"/>
        <w:rPr>
          <w:rFonts w:ascii="Arial" w:hAnsi="Arial" w:cs="Arial"/>
          <w:b/>
          <w:sz w:val="22"/>
          <w:szCs w:val="22"/>
        </w:rPr>
      </w:pPr>
      <w:r w:rsidRPr="006172C6">
        <w:rPr>
          <w:rFonts w:ascii="Arial" w:hAnsi="Arial" w:cs="Arial"/>
          <w:b/>
          <w:bCs/>
          <w:sz w:val="22"/>
          <w:szCs w:val="22"/>
        </w:rPr>
        <w:t>ADMISSIONS – INTERNAL APPLICATIONS FOR IBDP</w:t>
      </w:r>
    </w:p>
    <w:p w14:paraId="6F89E940" w14:textId="77777777" w:rsidR="00D040AE" w:rsidRPr="006172C6" w:rsidRDefault="00D040AE" w:rsidP="000E7C0F">
      <w:pPr>
        <w:rPr>
          <w:rFonts w:ascii="Arial" w:hAnsi="Arial" w:cs="Arial"/>
          <w:b/>
          <w:sz w:val="22"/>
          <w:szCs w:val="22"/>
        </w:rPr>
      </w:pPr>
    </w:p>
    <w:p w14:paraId="039D72D9" w14:textId="77777777" w:rsidR="003C64A4" w:rsidRPr="006172C6" w:rsidRDefault="003C64A4" w:rsidP="003C64A4">
      <w:pPr>
        <w:shd w:val="clear" w:color="auto" w:fill="FFFFFF"/>
        <w:ind w:right="120"/>
        <w:jc w:val="both"/>
        <w:rPr>
          <w:rFonts w:ascii="Arial" w:hAnsi="Arial" w:cs="Arial"/>
          <w:b/>
          <w:sz w:val="22"/>
          <w:szCs w:val="22"/>
        </w:rPr>
      </w:pPr>
      <w:r w:rsidRPr="006172C6">
        <w:rPr>
          <w:rFonts w:ascii="Arial" w:hAnsi="Arial" w:cs="Arial"/>
          <w:b/>
          <w:sz w:val="22"/>
          <w:szCs w:val="22"/>
        </w:rPr>
        <w:t>Mission and vision</w:t>
      </w:r>
    </w:p>
    <w:p w14:paraId="4A4B8EE7" w14:textId="77777777" w:rsidR="003C64A4" w:rsidRPr="006172C6" w:rsidRDefault="003C64A4" w:rsidP="006172C6">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Entry into Waterford Kamhlaba (WK) is highly competitive, particularly to the International Baccalaureate Diploma Programme (IB</w:t>
      </w:r>
      <w:r w:rsidR="00797160" w:rsidRPr="006172C6">
        <w:rPr>
          <w:rFonts w:ascii="Arial" w:hAnsi="Arial" w:cs="Arial"/>
          <w:sz w:val="22"/>
          <w:szCs w:val="22"/>
        </w:rPr>
        <w:t>DP).</w:t>
      </w:r>
    </w:p>
    <w:p w14:paraId="4FB603DE" w14:textId="77777777" w:rsidR="003C64A4" w:rsidRPr="006172C6" w:rsidRDefault="003C64A4" w:rsidP="003C64A4">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There is no quota of internal applications to the IBDP. Every individual applicant that meets the criteria described herein will be admitted to the programme.</w:t>
      </w:r>
    </w:p>
    <w:p w14:paraId="14BF2E39" w14:textId="77777777" w:rsidR="003C64A4" w:rsidRPr="006172C6" w:rsidRDefault="003C64A4" w:rsidP="003C64A4">
      <w:pPr>
        <w:shd w:val="clear" w:color="auto" w:fill="FFFFFF"/>
        <w:ind w:right="120"/>
        <w:jc w:val="both"/>
        <w:rPr>
          <w:rFonts w:ascii="Arial" w:hAnsi="Arial" w:cs="Arial"/>
          <w:sz w:val="22"/>
          <w:szCs w:val="22"/>
        </w:rPr>
      </w:pPr>
    </w:p>
    <w:p w14:paraId="055CFAA1" w14:textId="77777777" w:rsidR="009E7497" w:rsidRPr="006172C6" w:rsidRDefault="009E7497" w:rsidP="00E57A09">
      <w:pPr>
        <w:shd w:val="clear" w:color="auto" w:fill="FFFFFF"/>
        <w:ind w:right="120"/>
        <w:jc w:val="both"/>
        <w:rPr>
          <w:rFonts w:ascii="Arial" w:hAnsi="Arial" w:cs="Arial"/>
          <w:b/>
          <w:sz w:val="22"/>
          <w:szCs w:val="22"/>
        </w:rPr>
      </w:pPr>
      <w:r w:rsidRPr="006172C6">
        <w:rPr>
          <w:rFonts w:ascii="Arial" w:hAnsi="Arial" w:cs="Arial"/>
          <w:b/>
          <w:sz w:val="22"/>
          <w:szCs w:val="22"/>
        </w:rPr>
        <w:t>Purpose</w:t>
      </w:r>
    </w:p>
    <w:p w14:paraId="5B07B59F" w14:textId="77777777" w:rsidR="009E7497" w:rsidRPr="006172C6" w:rsidRDefault="009E7497" w:rsidP="006172C6">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This policy </w:t>
      </w:r>
      <w:r w:rsidR="00E57A09" w:rsidRPr="006172C6">
        <w:rPr>
          <w:rFonts w:ascii="Arial" w:hAnsi="Arial" w:cs="Arial"/>
          <w:sz w:val="22"/>
          <w:szCs w:val="22"/>
        </w:rPr>
        <w:t>applies to (WK) students wishing to apply for admittance to the (IBDP) offered by the College.</w:t>
      </w:r>
    </w:p>
    <w:p w14:paraId="51CF8B5F" w14:textId="33D1A751" w:rsidR="006A2B27" w:rsidRPr="006172C6" w:rsidRDefault="006A2B27" w:rsidP="006A2B27">
      <w:pPr>
        <w:pStyle w:val="ListParagraph"/>
        <w:numPr>
          <w:ilvl w:val="0"/>
          <w:numId w:val="29"/>
        </w:numPr>
        <w:contextualSpacing w:val="0"/>
        <w:jc w:val="both"/>
        <w:rPr>
          <w:rFonts w:ascii="Arial" w:hAnsi="Arial" w:cs="Arial"/>
          <w:sz w:val="22"/>
          <w:szCs w:val="22"/>
        </w:rPr>
      </w:pPr>
      <w:r w:rsidRPr="006172C6">
        <w:rPr>
          <w:rFonts w:ascii="Arial" w:hAnsi="Arial" w:cs="Arial"/>
          <w:sz w:val="22"/>
          <w:szCs w:val="22"/>
        </w:rPr>
        <w:t xml:space="preserve">There is no automatic entry into the IBDP for our </w:t>
      </w:r>
      <w:r w:rsidR="00995DA9">
        <w:rPr>
          <w:rFonts w:ascii="Arial" w:hAnsi="Arial" w:cs="Arial"/>
          <w:sz w:val="22"/>
          <w:szCs w:val="22"/>
        </w:rPr>
        <w:t>F</w:t>
      </w:r>
      <w:r w:rsidRPr="006172C6">
        <w:rPr>
          <w:rFonts w:ascii="Arial" w:hAnsi="Arial" w:cs="Arial"/>
          <w:sz w:val="22"/>
          <w:szCs w:val="22"/>
        </w:rPr>
        <w:t>orm 5 students. All internal applicants have to follow the internal application processes governed by this policy.</w:t>
      </w:r>
    </w:p>
    <w:p w14:paraId="2222A9F5" w14:textId="77777777" w:rsidR="00296D27" w:rsidRPr="006172C6" w:rsidRDefault="00296D27" w:rsidP="00296D27">
      <w:pPr>
        <w:shd w:val="clear" w:color="auto" w:fill="FFFFFF"/>
        <w:ind w:right="120"/>
        <w:jc w:val="both"/>
        <w:rPr>
          <w:rFonts w:ascii="Arial" w:hAnsi="Arial" w:cs="Arial"/>
          <w:b/>
          <w:sz w:val="22"/>
          <w:szCs w:val="22"/>
        </w:rPr>
      </w:pPr>
    </w:p>
    <w:p w14:paraId="26DEEBCE" w14:textId="77777777" w:rsidR="00296D27" w:rsidRPr="006172C6" w:rsidRDefault="00296D27" w:rsidP="00296D27">
      <w:pPr>
        <w:shd w:val="clear" w:color="auto" w:fill="FFFFFF"/>
        <w:ind w:right="120"/>
        <w:jc w:val="both"/>
        <w:rPr>
          <w:rFonts w:ascii="Arial" w:hAnsi="Arial" w:cs="Arial"/>
          <w:b/>
          <w:sz w:val="22"/>
          <w:szCs w:val="22"/>
        </w:rPr>
      </w:pPr>
      <w:r w:rsidRPr="006172C6">
        <w:rPr>
          <w:rFonts w:ascii="Arial" w:hAnsi="Arial" w:cs="Arial"/>
          <w:b/>
          <w:sz w:val="22"/>
          <w:szCs w:val="22"/>
        </w:rPr>
        <w:t>Application process</w:t>
      </w:r>
    </w:p>
    <w:p w14:paraId="51090278" w14:textId="77777777" w:rsidR="00F10EE1" w:rsidRPr="006172C6" w:rsidRDefault="00F10EE1" w:rsidP="00F10EE1">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Students and their parents will be given ample information about the options available to them at the conclusion of the IGCSE programme, including the IBDP offered at the College.</w:t>
      </w:r>
    </w:p>
    <w:p w14:paraId="4FAECDA6" w14:textId="7324F4FC" w:rsidR="001455D5" w:rsidRPr="00753180" w:rsidRDefault="00F10EE1" w:rsidP="00753180">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They are welcome and encouraged to consult with the </w:t>
      </w:r>
      <w:r w:rsidR="00790655">
        <w:rPr>
          <w:rFonts w:ascii="Arial" w:hAnsi="Arial" w:cs="Arial"/>
          <w:sz w:val="22"/>
          <w:szCs w:val="22"/>
        </w:rPr>
        <w:t xml:space="preserve">Admissions </w:t>
      </w:r>
      <w:r w:rsidRPr="006172C6">
        <w:rPr>
          <w:rFonts w:ascii="Arial" w:hAnsi="Arial" w:cs="Arial"/>
          <w:sz w:val="22"/>
          <w:szCs w:val="22"/>
        </w:rPr>
        <w:t>Director</w:t>
      </w:r>
      <w:r w:rsidR="00790655">
        <w:rPr>
          <w:rFonts w:ascii="Arial" w:hAnsi="Arial" w:cs="Arial"/>
          <w:sz w:val="22"/>
          <w:szCs w:val="22"/>
        </w:rPr>
        <w:t xml:space="preserve"> </w:t>
      </w:r>
      <w:r w:rsidRPr="006172C6">
        <w:rPr>
          <w:rFonts w:ascii="Arial" w:hAnsi="Arial" w:cs="Arial"/>
          <w:sz w:val="22"/>
          <w:szCs w:val="22"/>
        </w:rPr>
        <w:t>and the IGCSE Coordinator at any stage whilst enrolled for the IGCSE.</w:t>
      </w:r>
    </w:p>
    <w:p w14:paraId="0014309A" w14:textId="77777777" w:rsidR="00A25B4F" w:rsidRPr="006172C6" w:rsidRDefault="00A25B4F" w:rsidP="00A25B4F">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The duly completed and signed application form (by applicant and parent(s) / guardian(s)) is submitted by the due date.</w:t>
      </w:r>
    </w:p>
    <w:p w14:paraId="21992883" w14:textId="77777777" w:rsidR="00A25B4F" w:rsidRPr="006172C6" w:rsidRDefault="00A25B4F" w:rsidP="00A25B4F">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The College reserves the right to request from the applicant and / or his parent(s) / guardian(s) any or all of the following:</w:t>
      </w:r>
    </w:p>
    <w:p w14:paraId="0BB3F5A6" w14:textId="77777777" w:rsidR="00A25B4F" w:rsidRPr="006172C6" w:rsidRDefault="00A25B4F" w:rsidP="00A25B4F">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Any further information.</w:t>
      </w:r>
    </w:p>
    <w:p w14:paraId="11E38A12" w14:textId="77777777" w:rsidR="00A25B4F" w:rsidRPr="006172C6" w:rsidRDefault="00A25B4F" w:rsidP="00A25B4F">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A motivational letter.</w:t>
      </w:r>
    </w:p>
    <w:p w14:paraId="613480D2" w14:textId="77777777" w:rsidR="00A25B4F" w:rsidRPr="006172C6" w:rsidRDefault="00A25B4F" w:rsidP="00A25B4F">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An interview.</w:t>
      </w:r>
    </w:p>
    <w:p w14:paraId="363EDF8B" w14:textId="77777777" w:rsidR="001455D5" w:rsidRPr="006172C6" w:rsidRDefault="001455D5" w:rsidP="00296D27">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Once applications have been submitted, applicants will be given in writing </w:t>
      </w:r>
      <w:r w:rsidR="00FD52C5" w:rsidRPr="006172C6">
        <w:rPr>
          <w:rFonts w:ascii="Arial" w:hAnsi="Arial" w:cs="Arial"/>
          <w:sz w:val="22"/>
          <w:szCs w:val="22"/>
        </w:rPr>
        <w:t xml:space="preserve">from the Principal </w:t>
      </w:r>
      <w:r w:rsidRPr="006172C6">
        <w:rPr>
          <w:rFonts w:ascii="Arial" w:hAnsi="Arial" w:cs="Arial"/>
          <w:sz w:val="22"/>
          <w:szCs w:val="22"/>
        </w:rPr>
        <w:t>one of two decisions:</w:t>
      </w:r>
    </w:p>
    <w:p w14:paraId="25129683" w14:textId="77777777" w:rsidR="001455D5" w:rsidRPr="006172C6" w:rsidRDefault="001455D5" w:rsidP="001455D5">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Provisional offer of a place:</w:t>
      </w:r>
    </w:p>
    <w:p w14:paraId="5524F036" w14:textId="77777777" w:rsidR="001455D5" w:rsidRPr="006172C6" w:rsidRDefault="001455D5" w:rsidP="001455D5">
      <w:pPr>
        <w:pStyle w:val="ListParagraph"/>
        <w:numPr>
          <w:ilvl w:val="2"/>
          <w:numId w:val="29"/>
        </w:numPr>
        <w:shd w:val="clear" w:color="auto" w:fill="FFFFFF"/>
        <w:ind w:right="120"/>
        <w:jc w:val="both"/>
        <w:rPr>
          <w:rFonts w:ascii="Arial" w:hAnsi="Arial" w:cs="Arial"/>
          <w:sz w:val="22"/>
          <w:szCs w:val="22"/>
        </w:rPr>
      </w:pPr>
      <w:r w:rsidRPr="006172C6">
        <w:rPr>
          <w:rFonts w:ascii="Arial" w:hAnsi="Arial" w:cs="Arial"/>
          <w:sz w:val="22"/>
          <w:szCs w:val="22"/>
        </w:rPr>
        <w:t>The applicant has met the criteria for acceptance into the programme.</w:t>
      </w:r>
    </w:p>
    <w:p w14:paraId="0520328B" w14:textId="353C1CF1" w:rsidR="001455D5" w:rsidRPr="006172C6" w:rsidRDefault="001455D5" w:rsidP="001455D5">
      <w:pPr>
        <w:pStyle w:val="ListParagraph"/>
        <w:numPr>
          <w:ilvl w:val="2"/>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The offer of a place may be withdrawn if the applicant fails to meet the criteria for the duration of the IGCSE programme, including meeting the academic standards required in the final IGCSE examinations at the end of </w:t>
      </w:r>
      <w:r w:rsidR="00995DA9">
        <w:rPr>
          <w:rFonts w:ascii="Arial" w:hAnsi="Arial" w:cs="Arial"/>
          <w:sz w:val="22"/>
          <w:szCs w:val="22"/>
        </w:rPr>
        <w:t>F</w:t>
      </w:r>
      <w:r w:rsidRPr="006172C6">
        <w:rPr>
          <w:rFonts w:ascii="Arial" w:hAnsi="Arial" w:cs="Arial"/>
          <w:sz w:val="22"/>
          <w:szCs w:val="22"/>
        </w:rPr>
        <w:t>orm 5.</w:t>
      </w:r>
    </w:p>
    <w:p w14:paraId="3F3FB9B1" w14:textId="77777777" w:rsidR="001455D5" w:rsidRPr="006172C6" w:rsidRDefault="001C483C" w:rsidP="001455D5">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No offer</w:t>
      </w:r>
      <w:r w:rsidR="001455D5" w:rsidRPr="006172C6">
        <w:rPr>
          <w:rFonts w:ascii="Arial" w:hAnsi="Arial" w:cs="Arial"/>
          <w:sz w:val="22"/>
          <w:szCs w:val="22"/>
        </w:rPr>
        <w:t>:</w:t>
      </w:r>
    </w:p>
    <w:p w14:paraId="0AC381D0" w14:textId="77777777" w:rsidR="001455D5" w:rsidRPr="006172C6" w:rsidRDefault="001455D5" w:rsidP="001455D5">
      <w:pPr>
        <w:pStyle w:val="ListParagraph"/>
        <w:numPr>
          <w:ilvl w:val="2"/>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The applicant has failed to </w:t>
      </w:r>
      <w:r w:rsidR="00FD52C5" w:rsidRPr="006172C6">
        <w:rPr>
          <w:rFonts w:ascii="Arial" w:hAnsi="Arial" w:cs="Arial"/>
          <w:sz w:val="22"/>
          <w:szCs w:val="22"/>
        </w:rPr>
        <w:t xml:space="preserve">meet </w:t>
      </w:r>
      <w:r w:rsidRPr="006172C6">
        <w:rPr>
          <w:rFonts w:ascii="Arial" w:hAnsi="Arial" w:cs="Arial"/>
          <w:sz w:val="22"/>
          <w:szCs w:val="22"/>
        </w:rPr>
        <w:t>one or more of the criteria required to be accepted.</w:t>
      </w:r>
    </w:p>
    <w:p w14:paraId="0957B91F" w14:textId="77777777" w:rsidR="001455D5" w:rsidRPr="006172C6" w:rsidRDefault="00FD52C5" w:rsidP="001455D5">
      <w:pPr>
        <w:pStyle w:val="ListParagraph"/>
        <w:numPr>
          <w:ilvl w:val="2"/>
          <w:numId w:val="29"/>
        </w:numPr>
        <w:shd w:val="clear" w:color="auto" w:fill="FFFFFF"/>
        <w:ind w:right="120"/>
        <w:jc w:val="both"/>
        <w:rPr>
          <w:rFonts w:ascii="Arial" w:hAnsi="Arial" w:cs="Arial"/>
          <w:sz w:val="22"/>
          <w:szCs w:val="22"/>
        </w:rPr>
      </w:pPr>
      <w:r w:rsidRPr="006172C6">
        <w:rPr>
          <w:rFonts w:ascii="Arial" w:hAnsi="Arial" w:cs="Arial"/>
          <w:sz w:val="22"/>
          <w:szCs w:val="22"/>
        </w:rPr>
        <w:t>Having received a regret</w:t>
      </w:r>
      <w:r w:rsidR="001C483C" w:rsidRPr="006172C6">
        <w:rPr>
          <w:rFonts w:ascii="Arial" w:hAnsi="Arial" w:cs="Arial"/>
          <w:sz w:val="22"/>
          <w:szCs w:val="22"/>
        </w:rPr>
        <w:t xml:space="preserve"> letter</w:t>
      </w:r>
      <w:r w:rsidRPr="006172C6">
        <w:rPr>
          <w:rFonts w:ascii="Arial" w:hAnsi="Arial" w:cs="Arial"/>
          <w:sz w:val="22"/>
          <w:szCs w:val="22"/>
        </w:rPr>
        <w:t>, the applicant may apply again at the end of each successive term completed at the College, based on the results of that term and all of the other criteria.</w:t>
      </w:r>
    </w:p>
    <w:p w14:paraId="0565825A" w14:textId="77777777" w:rsidR="00FD52C5" w:rsidRPr="006172C6" w:rsidRDefault="00FD52C5" w:rsidP="001455D5">
      <w:pPr>
        <w:pStyle w:val="ListParagraph"/>
        <w:numPr>
          <w:ilvl w:val="2"/>
          <w:numId w:val="29"/>
        </w:numPr>
        <w:shd w:val="clear" w:color="auto" w:fill="FFFFFF"/>
        <w:ind w:right="120"/>
        <w:jc w:val="both"/>
        <w:rPr>
          <w:rFonts w:ascii="Arial" w:hAnsi="Arial" w:cs="Arial"/>
          <w:sz w:val="22"/>
          <w:szCs w:val="22"/>
        </w:rPr>
      </w:pPr>
      <w:r w:rsidRPr="006172C6">
        <w:rPr>
          <w:rFonts w:ascii="Arial" w:hAnsi="Arial" w:cs="Arial"/>
          <w:sz w:val="22"/>
          <w:szCs w:val="22"/>
        </w:rPr>
        <w:t>A full new application is submitted.</w:t>
      </w:r>
      <w:r w:rsidR="00E06A42" w:rsidRPr="006172C6">
        <w:rPr>
          <w:rFonts w:ascii="Arial" w:hAnsi="Arial" w:cs="Arial"/>
          <w:sz w:val="22"/>
          <w:szCs w:val="22"/>
        </w:rPr>
        <w:t xml:space="preserve"> It is recommended that an alternative set of subjects is submitted with a new application.</w:t>
      </w:r>
    </w:p>
    <w:p w14:paraId="224670FE" w14:textId="77777777" w:rsidR="00FD52C5" w:rsidRPr="006172C6" w:rsidRDefault="00FD52C5" w:rsidP="001455D5">
      <w:pPr>
        <w:pStyle w:val="ListParagraph"/>
        <w:numPr>
          <w:ilvl w:val="2"/>
          <w:numId w:val="29"/>
        </w:numPr>
        <w:shd w:val="clear" w:color="auto" w:fill="FFFFFF"/>
        <w:ind w:right="120"/>
        <w:jc w:val="both"/>
        <w:rPr>
          <w:rFonts w:ascii="Arial" w:hAnsi="Arial" w:cs="Arial"/>
          <w:sz w:val="22"/>
          <w:szCs w:val="22"/>
        </w:rPr>
      </w:pPr>
      <w:r w:rsidRPr="006172C6">
        <w:rPr>
          <w:rFonts w:ascii="Arial" w:hAnsi="Arial" w:cs="Arial"/>
          <w:sz w:val="22"/>
          <w:szCs w:val="22"/>
        </w:rPr>
        <w:t>Each application is considered anew and judged on its own merits.</w:t>
      </w:r>
    </w:p>
    <w:p w14:paraId="03697FE4" w14:textId="77777777" w:rsidR="00FD52C5" w:rsidRPr="006172C6" w:rsidRDefault="00FD52C5" w:rsidP="001455D5">
      <w:pPr>
        <w:pStyle w:val="ListParagraph"/>
        <w:numPr>
          <w:ilvl w:val="2"/>
          <w:numId w:val="29"/>
        </w:numPr>
        <w:shd w:val="clear" w:color="auto" w:fill="FFFFFF"/>
        <w:ind w:right="120"/>
        <w:jc w:val="both"/>
        <w:rPr>
          <w:rFonts w:ascii="Arial" w:hAnsi="Arial" w:cs="Arial"/>
          <w:sz w:val="22"/>
          <w:szCs w:val="22"/>
        </w:rPr>
      </w:pPr>
      <w:r w:rsidRPr="006172C6">
        <w:rPr>
          <w:rFonts w:ascii="Arial" w:hAnsi="Arial" w:cs="Arial"/>
          <w:sz w:val="22"/>
          <w:szCs w:val="22"/>
        </w:rPr>
        <w:t>An application that follows the completion of the IGCSE final examinations will only be for admittance in the following year after the release of the results</w:t>
      </w:r>
      <w:r w:rsidR="001C483C" w:rsidRPr="006172C6">
        <w:rPr>
          <w:rFonts w:ascii="Arial" w:hAnsi="Arial" w:cs="Arial"/>
          <w:sz w:val="22"/>
          <w:szCs w:val="22"/>
        </w:rPr>
        <w:t xml:space="preserve"> in January</w:t>
      </w:r>
      <w:r w:rsidRPr="006172C6">
        <w:rPr>
          <w:rFonts w:ascii="Arial" w:hAnsi="Arial" w:cs="Arial"/>
          <w:sz w:val="22"/>
          <w:szCs w:val="22"/>
        </w:rPr>
        <w:t>.</w:t>
      </w:r>
    </w:p>
    <w:p w14:paraId="015C097A" w14:textId="6B297F45" w:rsidR="003F6632" w:rsidRPr="006172C6" w:rsidRDefault="003F6632" w:rsidP="001455D5">
      <w:pPr>
        <w:pStyle w:val="ListParagraph"/>
        <w:numPr>
          <w:ilvl w:val="2"/>
          <w:numId w:val="29"/>
        </w:numPr>
        <w:shd w:val="clear" w:color="auto" w:fill="FFFFFF"/>
        <w:ind w:right="120"/>
        <w:jc w:val="both"/>
        <w:rPr>
          <w:rFonts w:ascii="Arial" w:hAnsi="Arial" w:cs="Arial"/>
          <w:sz w:val="22"/>
          <w:szCs w:val="22"/>
        </w:rPr>
      </w:pPr>
      <w:r w:rsidRPr="006172C6">
        <w:rPr>
          <w:rFonts w:ascii="Arial" w:hAnsi="Arial" w:cs="Arial"/>
          <w:sz w:val="22"/>
          <w:szCs w:val="22"/>
        </w:rPr>
        <w:t>There are no appeals</w:t>
      </w:r>
      <w:r w:rsidR="006172C6">
        <w:rPr>
          <w:rFonts w:ascii="Arial" w:hAnsi="Arial" w:cs="Arial"/>
          <w:sz w:val="22"/>
          <w:szCs w:val="22"/>
        </w:rPr>
        <w:t xml:space="preserve"> about the decision</w:t>
      </w:r>
      <w:r w:rsidR="006172C6" w:rsidRPr="006172C6">
        <w:rPr>
          <w:rFonts w:ascii="Arial" w:hAnsi="Arial" w:cs="Arial"/>
          <w:sz w:val="22"/>
          <w:szCs w:val="22"/>
        </w:rPr>
        <w:t xml:space="preserve"> of the </w:t>
      </w:r>
      <w:r w:rsidR="006172C6">
        <w:rPr>
          <w:rFonts w:ascii="Arial" w:hAnsi="Arial" w:cs="Arial"/>
          <w:sz w:val="22"/>
          <w:szCs w:val="22"/>
        </w:rPr>
        <w:t>school. S</w:t>
      </w:r>
      <w:r w:rsidR="006172C6" w:rsidRPr="006172C6">
        <w:rPr>
          <w:rFonts w:ascii="Arial" w:hAnsi="Arial" w:cs="Arial"/>
          <w:sz w:val="22"/>
          <w:szCs w:val="22"/>
        </w:rPr>
        <w:t xml:space="preserve">tudents are welcome to apply again the following term based on their new </w:t>
      </w:r>
      <w:r w:rsidR="003D2A7A">
        <w:rPr>
          <w:rFonts w:ascii="Arial" w:hAnsi="Arial" w:cs="Arial"/>
          <w:sz w:val="22"/>
          <w:szCs w:val="22"/>
        </w:rPr>
        <w:t>results</w:t>
      </w:r>
      <w:r w:rsidR="006172C6" w:rsidRPr="006172C6">
        <w:rPr>
          <w:rFonts w:ascii="Arial" w:hAnsi="Arial" w:cs="Arial"/>
          <w:sz w:val="22"/>
          <w:szCs w:val="22"/>
        </w:rPr>
        <w:t>.</w:t>
      </w:r>
      <w:r w:rsidR="003D2A7A">
        <w:rPr>
          <w:rFonts w:ascii="Arial" w:hAnsi="Arial" w:cs="Arial"/>
          <w:sz w:val="22"/>
          <w:szCs w:val="22"/>
        </w:rPr>
        <w:t xml:space="preserve"> They may apply to do different subjects in any subsequent application.</w:t>
      </w:r>
    </w:p>
    <w:p w14:paraId="42E430E9" w14:textId="3CBE2CC3" w:rsidR="00CC4E7A" w:rsidRPr="006172C6" w:rsidRDefault="00CC4E7A" w:rsidP="00F10EE1">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Alternative programme of study</w:t>
      </w:r>
      <w:r w:rsidR="00790655">
        <w:rPr>
          <w:rFonts w:ascii="Arial" w:hAnsi="Arial" w:cs="Arial"/>
          <w:sz w:val="22"/>
          <w:szCs w:val="22"/>
        </w:rPr>
        <w:t xml:space="preserve"> to the Waterford IBDP</w:t>
      </w:r>
      <w:r w:rsidRPr="006172C6">
        <w:rPr>
          <w:rFonts w:ascii="Arial" w:hAnsi="Arial" w:cs="Arial"/>
          <w:sz w:val="22"/>
          <w:szCs w:val="22"/>
        </w:rPr>
        <w:t>:</w:t>
      </w:r>
    </w:p>
    <w:p w14:paraId="47353F33" w14:textId="77777777" w:rsidR="00CC4E7A" w:rsidRPr="006172C6" w:rsidRDefault="00F10EE1" w:rsidP="00CC4E7A">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All applicants are advised to have an </w:t>
      </w:r>
      <w:r w:rsidR="00CC4E7A" w:rsidRPr="006172C6">
        <w:rPr>
          <w:rFonts w:ascii="Arial" w:hAnsi="Arial" w:cs="Arial"/>
          <w:sz w:val="22"/>
          <w:szCs w:val="22"/>
        </w:rPr>
        <w:t>alternative</w:t>
      </w:r>
      <w:r w:rsidRPr="006172C6">
        <w:rPr>
          <w:rFonts w:ascii="Arial" w:hAnsi="Arial" w:cs="Arial"/>
          <w:sz w:val="22"/>
          <w:szCs w:val="22"/>
        </w:rPr>
        <w:t xml:space="preserve"> programme of study</w:t>
      </w:r>
      <w:r w:rsidR="00CC4E7A" w:rsidRPr="006172C6">
        <w:rPr>
          <w:rFonts w:ascii="Arial" w:hAnsi="Arial" w:cs="Arial"/>
          <w:sz w:val="22"/>
          <w:szCs w:val="22"/>
        </w:rPr>
        <w:t xml:space="preserve"> in case they fail to meet the requirements of entry into the IBDP, even if they receive an initial provisional offer, and especially if they only just meet the requirements (especially the academic ones).</w:t>
      </w:r>
    </w:p>
    <w:p w14:paraId="60C663B0" w14:textId="77777777" w:rsidR="00F10EE1" w:rsidRPr="006172C6" w:rsidRDefault="00CC4E7A" w:rsidP="00CC4E7A">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If they receive </w:t>
      </w:r>
      <w:r w:rsidR="00F10EE1" w:rsidRPr="006172C6">
        <w:rPr>
          <w:rFonts w:ascii="Arial" w:hAnsi="Arial" w:cs="Arial"/>
          <w:sz w:val="22"/>
          <w:szCs w:val="22"/>
        </w:rPr>
        <w:t xml:space="preserve">a “regret” </w:t>
      </w:r>
      <w:r w:rsidRPr="006172C6">
        <w:rPr>
          <w:rFonts w:ascii="Arial" w:hAnsi="Arial" w:cs="Arial"/>
          <w:sz w:val="22"/>
          <w:szCs w:val="22"/>
        </w:rPr>
        <w:t>at any stage of the process they are advised to make application elsewhere immediately so as to comply with the application processes of other institutions.</w:t>
      </w:r>
    </w:p>
    <w:p w14:paraId="35EB40D0" w14:textId="77777777" w:rsidR="00FD52C5" w:rsidRPr="006172C6" w:rsidRDefault="00FD52C5" w:rsidP="00FD52C5">
      <w:pPr>
        <w:pStyle w:val="ListParagraph"/>
        <w:shd w:val="clear" w:color="auto" w:fill="FFFFFF"/>
        <w:ind w:left="567" w:right="120"/>
        <w:jc w:val="both"/>
        <w:rPr>
          <w:rFonts w:ascii="Arial" w:hAnsi="Arial" w:cs="Arial"/>
          <w:sz w:val="22"/>
          <w:szCs w:val="22"/>
        </w:rPr>
      </w:pPr>
    </w:p>
    <w:p w14:paraId="1D22384B" w14:textId="77777777" w:rsidR="00296D27" w:rsidRPr="006172C6" w:rsidRDefault="00296D27" w:rsidP="00FD52C5">
      <w:pPr>
        <w:shd w:val="clear" w:color="auto" w:fill="FFFFFF"/>
        <w:ind w:right="120"/>
        <w:jc w:val="both"/>
        <w:rPr>
          <w:rFonts w:ascii="Arial" w:hAnsi="Arial" w:cs="Arial"/>
          <w:sz w:val="22"/>
          <w:szCs w:val="22"/>
        </w:rPr>
      </w:pPr>
      <w:r w:rsidRPr="006172C6">
        <w:rPr>
          <w:rFonts w:ascii="Arial" w:hAnsi="Arial" w:cs="Arial"/>
          <w:b/>
          <w:sz w:val="22"/>
          <w:szCs w:val="22"/>
        </w:rPr>
        <w:t>Selection criteria</w:t>
      </w:r>
    </w:p>
    <w:p w14:paraId="0482B30D" w14:textId="5DDFD300" w:rsidR="009E7497" w:rsidRPr="00753180" w:rsidRDefault="00FD52C5" w:rsidP="00753180">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The following criteria will be used to adjudicate all applications</w:t>
      </w:r>
      <w:del w:id="1" w:author="Lowry" w:date="2016-05-20T10:54:00Z">
        <w:r w:rsidRPr="006172C6">
          <w:rPr>
            <w:rFonts w:ascii="Arial" w:hAnsi="Arial" w:cs="Arial"/>
            <w:sz w:val="22"/>
            <w:szCs w:val="22"/>
          </w:rPr>
          <w:delText>:</w:delText>
        </w:r>
      </w:del>
      <w:ins w:id="2" w:author="Lowry" w:date="2016-05-20T10:54:00Z">
        <w:r w:rsidR="004B092D">
          <w:rPr>
            <w:rFonts w:ascii="Arial" w:hAnsi="Arial" w:cs="Arial"/>
            <w:sz w:val="22"/>
            <w:szCs w:val="22"/>
          </w:rPr>
          <w:t>. The committee will apply its professional judgement in adjudicating all the criteria in making a decision.</w:t>
        </w:r>
      </w:ins>
    </w:p>
    <w:p w14:paraId="251BB212" w14:textId="77777777" w:rsidR="001C483C" w:rsidRPr="006172C6" w:rsidRDefault="001C483C" w:rsidP="00E57A09">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Academic results:</w:t>
      </w:r>
    </w:p>
    <w:p w14:paraId="328B26CB" w14:textId="3EDAAD8B" w:rsidR="001C483C" w:rsidRPr="006172C6" w:rsidRDefault="001C483C" w:rsidP="001C483C">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IB higher level subjects: </w:t>
      </w:r>
      <w:r w:rsidR="009E7497" w:rsidRPr="006172C6">
        <w:rPr>
          <w:rFonts w:ascii="Arial" w:hAnsi="Arial" w:cs="Arial"/>
          <w:sz w:val="22"/>
          <w:szCs w:val="22"/>
        </w:rPr>
        <w:t>at l</w:t>
      </w:r>
      <w:r w:rsidRPr="006172C6">
        <w:rPr>
          <w:rFonts w:ascii="Arial" w:hAnsi="Arial" w:cs="Arial"/>
          <w:sz w:val="22"/>
          <w:szCs w:val="22"/>
        </w:rPr>
        <w:t>east a Grade</w:t>
      </w:r>
      <w:r w:rsidR="00753180">
        <w:rPr>
          <w:rFonts w:ascii="Arial" w:hAnsi="Arial" w:cs="Arial"/>
          <w:sz w:val="22"/>
          <w:szCs w:val="22"/>
        </w:rPr>
        <w:t xml:space="preserve"> “B” in their Form 4 final exam </w:t>
      </w:r>
      <w:r w:rsidRPr="006172C6">
        <w:rPr>
          <w:rFonts w:ascii="Arial" w:hAnsi="Arial" w:cs="Arial"/>
          <w:sz w:val="22"/>
          <w:szCs w:val="22"/>
        </w:rPr>
        <w:t>mark.</w:t>
      </w:r>
    </w:p>
    <w:p w14:paraId="1F5C13D0" w14:textId="7C057309" w:rsidR="001C483C" w:rsidRPr="006172C6" w:rsidRDefault="00790655" w:rsidP="001C483C">
      <w:pPr>
        <w:pStyle w:val="ListParagraph"/>
        <w:numPr>
          <w:ilvl w:val="1"/>
          <w:numId w:val="29"/>
        </w:numPr>
        <w:shd w:val="clear" w:color="auto" w:fill="FFFFFF"/>
        <w:ind w:right="120"/>
        <w:jc w:val="both"/>
        <w:rPr>
          <w:rFonts w:ascii="Arial" w:hAnsi="Arial" w:cs="Arial"/>
          <w:sz w:val="22"/>
          <w:szCs w:val="22"/>
        </w:rPr>
      </w:pPr>
      <w:r>
        <w:rPr>
          <w:rFonts w:ascii="Arial" w:hAnsi="Arial" w:cs="Arial"/>
          <w:sz w:val="22"/>
          <w:szCs w:val="22"/>
        </w:rPr>
        <w:t xml:space="preserve">IB </w:t>
      </w:r>
      <w:r w:rsidR="001C483C" w:rsidRPr="006172C6">
        <w:rPr>
          <w:rFonts w:ascii="Arial" w:hAnsi="Arial" w:cs="Arial"/>
          <w:sz w:val="22"/>
          <w:szCs w:val="22"/>
        </w:rPr>
        <w:t>standard level subjects: at least a Grade</w:t>
      </w:r>
      <w:r w:rsidR="00753180">
        <w:rPr>
          <w:rFonts w:ascii="Arial" w:hAnsi="Arial" w:cs="Arial"/>
          <w:sz w:val="22"/>
          <w:szCs w:val="22"/>
        </w:rPr>
        <w:t xml:space="preserve"> “C” in their Form 4 exam </w:t>
      </w:r>
      <w:r w:rsidR="001C483C" w:rsidRPr="006172C6">
        <w:rPr>
          <w:rFonts w:ascii="Arial" w:hAnsi="Arial" w:cs="Arial"/>
          <w:sz w:val="22"/>
          <w:szCs w:val="22"/>
        </w:rPr>
        <w:t>mark.</w:t>
      </w:r>
    </w:p>
    <w:p w14:paraId="2A70D2C7" w14:textId="2E820812" w:rsidR="009E7497" w:rsidRPr="006172C6" w:rsidRDefault="001C483C" w:rsidP="001C483C">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IB </w:t>
      </w:r>
      <w:r w:rsidR="009E7497" w:rsidRPr="006172C6">
        <w:rPr>
          <w:rFonts w:ascii="Arial" w:hAnsi="Arial" w:cs="Arial"/>
          <w:sz w:val="22"/>
          <w:szCs w:val="22"/>
        </w:rPr>
        <w:t>subjects not offered in the IGCSE programme</w:t>
      </w:r>
      <w:r w:rsidRPr="006172C6">
        <w:rPr>
          <w:rFonts w:ascii="Arial" w:hAnsi="Arial" w:cs="Arial"/>
          <w:sz w:val="22"/>
          <w:szCs w:val="22"/>
        </w:rPr>
        <w:t xml:space="preserve">: the same results described above in </w:t>
      </w:r>
      <w:r w:rsidR="009E7497" w:rsidRPr="006172C6">
        <w:rPr>
          <w:rFonts w:ascii="Arial" w:hAnsi="Arial" w:cs="Arial"/>
          <w:sz w:val="22"/>
          <w:szCs w:val="22"/>
        </w:rPr>
        <w:t>“equivalent” sub</w:t>
      </w:r>
      <w:r w:rsidR="00B447C8">
        <w:rPr>
          <w:rFonts w:ascii="Arial" w:hAnsi="Arial" w:cs="Arial"/>
          <w:sz w:val="22"/>
          <w:szCs w:val="22"/>
        </w:rPr>
        <w:t>jects. For example</w:t>
      </w:r>
      <w:r w:rsidR="009E7497" w:rsidRPr="006172C6">
        <w:rPr>
          <w:rFonts w:ascii="Arial" w:hAnsi="Arial" w:cs="Arial"/>
          <w:sz w:val="22"/>
          <w:szCs w:val="22"/>
        </w:rPr>
        <w:t xml:space="preserve">, </w:t>
      </w:r>
      <w:r w:rsidRPr="006172C6">
        <w:rPr>
          <w:rFonts w:ascii="Arial" w:hAnsi="Arial" w:cs="Arial"/>
          <w:sz w:val="22"/>
          <w:szCs w:val="22"/>
        </w:rPr>
        <w:t>IB Anthropology</w:t>
      </w:r>
      <w:r w:rsidR="009E7497" w:rsidRPr="006172C6">
        <w:rPr>
          <w:rFonts w:ascii="Arial" w:hAnsi="Arial" w:cs="Arial"/>
          <w:sz w:val="22"/>
          <w:szCs w:val="22"/>
        </w:rPr>
        <w:t xml:space="preserve"> </w:t>
      </w:r>
      <w:r w:rsidRPr="006172C6">
        <w:rPr>
          <w:rFonts w:ascii="Arial" w:hAnsi="Arial" w:cs="Arial"/>
          <w:sz w:val="22"/>
          <w:szCs w:val="22"/>
        </w:rPr>
        <w:t>is equated with Geography or History.</w:t>
      </w:r>
    </w:p>
    <w:p w14:paraId="4552E952" w14:textId="25F2B5B5" w:rsidR="00E06A42" w:rsidRDefault="00E06A42" w:rsidP="00E06A42">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Participation in the extra-curricular life of the school: an importa</w:t>
      </w:r>
      <w:r w:rsidR="003D2A7A">
        <w:rPr>
          <w:rFonts w:ascii="Arial" w:hAnsi="Arial" w:cs="Arial"/>
          <w:sz w:val="22"/>
          <w:szCs w:val="22"/>
        </w:rPr>
        <w:t xml:space="preserve">nt component of the IBDP is </w:t>
      </w:r>
      <w:r w:rsidRPr="006172C6">
        <w:rPr>
          <w:rFonts w:ascii="Arial" w:hAnsi="Arial" w:cs="Arial"/>
          <w:sz w:val="22"/>
          <w:szCs w:val="22"/>
        </w:rPr>
        <w:t>CAS and applicants will not manage this component unless they can demonstrate an active role in this side of school life.</w:t>
      </w:r>
    </w:p>
    <w:p w14:paraId="68C05442" w14:textId="5261AA56" w:rsidR="003F07D7" w:rsidRPr="006172C6" w:rsidRDefault="003D2A7A" w:rsidP="00E06A42">
      <w:pPr>
        <w:pStyle w:val="ListParagraph"/>
        <w:numPr>
          <w:ilvl w:val="0"/>
          <w:numId w:val="29"/>
        </w:numPr>
        <w:shd w:val="clear" w:color="auto" w:fill="FFFFFF"/>
        <w:ind w:right="120"/>
        <w:jc w:val="both"/>
        <w:rPr>
          <w:rFonts w:ascii="Arial" w:hAnsi="Arial" w:cs="Arial"/>
          <w:sz w:val="22"/>
          <w:szCs w:val="22"/>
        </w:rPr>
      </w:pPr>
      <w:r>
        <w:rPr>
          <w:rFonts w:ascii="Arial" w:hAnsi="Arial" w:cs="Arial"/>
          <w:sz w:val="22"/>
          <w:szCs w:val="22"/>
        </w:rPr>
        <w:t>A</w:t>
      </w:r>
      <w:r w:rsidR="003F07D7">
        <w:rPr>
          <w:rFonts w:ascii="Arial" w:hAnsi="Arial" w:cs="Arial"/>
          <w:sz w:val="22"/>
          <w:szCs w:val="22"/>
        </w:rPr>
        <w:t xml:space="preserve"> record of behavior at the school commensurate with the expectations of the academic endeavor required by the IBDP.</w:t>
      </w:r>
      <w:ins w:id="3" w:author="Lowry" w:date="2016-05-20T10:54:00Z">
        <w:r w:rsidR="00867CDF">
          <w:rPr>
            <w:rFonts w:ascii="Arial" w:hAnsi="Arial" w:cs="Arial"/>
            <w:sz w:val="22"/>
            <w:szCs w:val="22"/>
          </w:rPr>
          <w:t xml:space="preserve"> This includes tardiness and attendance at school / lessons.</w:t>
        </w:r>
      </w:ins>
    </w:p>
    <w:p w14:paraId="18CDBE24" w14:textId="515F25A5" w:rsidR="00E06A42" w:rsidRPr="006172C6" w:rsidRDefault="00E06A42" w:rsidP="00E06A42">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Arrears in school account: a history of late fee payments may disqualify applicants. All fees are up-to-date at the conclusion of the </w:t>
      </w:r>
      <w:r w:rsidR="00995DA9">
        <w:rPr>
          <w:rFonts w:ascii="Arial" w:hAnsi="Arial" w:cs="Arial"/>
          <w:sz w:val="22"/>
          <w:szCs w:val="22"/>
        </w:rPr>
        <w:t>F</w:t>
      </w:r>
      <w:r w:rsidRPr="006172C6">
        <w:rPr>
          <w:rFonts w:ascii="Arial" w:hAnsi="Arial" w:cs="Arial"/>
          <w:sz w:val="22"/>
          <w:szCs w:val="22"/>
        </w:rPr>
        <w:t xml:space="preserve">orm 5 </w:t>
      </w:r>
      <w:proofErr w:type="gramStart"/>
      <w:r w:rsidRPr="006172C6">
        <w:rPr>
          <w:rFonts w:ascii="Arial" w:hAnsi="Arial" w:cs="Arial"/>
          <w:sz w:val="22"/>
          <w:szCs w:val="22"/>
        </w:rPr>
        <w:t>year,</w:t>
      </w:r>
      <w:proofErr w:type="gramEnd"/>
      <w:r w:rsidRPr="006172C6">
        <w:rPr>
          <w:rFonts w:ascii="Arial" w:hAnsi="Arial" w:cs="Arial"/>
          <w:sz w:val="22"/>
          <w:szCs w:val="22"/>
        </w:rPr>
        <w:t xml:space="preserve"> otherwise the offer of a place will be withdrawn.</w:t>
      </w:r>
    </w:p>
    <w:p w14:paraId="43230797" w14:textId="7625BCB4" w:rsidR="00995DA9" w:rsidRPr="003F07D7" w:rsidRDefault="00E06A42" w:rsidP="003F07D7">
      <w:pPr>
        <w:pStyle w:val="ListParagraph"/>
        <w:numPr>
          <w:ilvl w:val="0"/>
          <w:numId w:val="29"/>
        </w:numPr>
        <w:shd w:val="clear" w:color="auto" w:fill="FFFFFF"/>
        <w:spacing w:before="240"/>
        <w:ind w:right="120"/>
        <w:jc w:val="both"/>
        <w:rPr>
          <w:rFonts w:ascii="Arial" w:hAnsi="Arial" w:cs="Arial"/>
          <w:sz w:val="22"/>
          <w:szCs w:val="22"/>
        </w:rPr>
      </w:pPr>
      <w:r w:rsidRPr="006172C6">
        <w:rPr>
          <w:rFonts w:ascii="Arial" w:hAnsi="Arial" w:cs="Arial"/>
          <w:sz w:val="22"/>
          <w:szCs w:val="22"/>
        </w:rPr>
        <w:t>The prescribed deposit securing the offer of a place is paid by the prescribed date. (If a student has the offer withdrawn after having paid the deposit, the deposit will be refunded.)</w:t>
      </w:r>
    </w:p>
    <w:p w14:paraId="31E7125C" w14:textId="77777777" w:rsidR="00E06A42" w:rsidRPr="006172C6" w:rsidRDefault="00E06A42" w:rsidP="00E06A42">
      <w:pPr>
        <w:shd w:val="clear" w:color="auto" w:fill="FFFFFF"/>
        <w:ind w:right="120"/>
        <w:jc w:val="both"/>
        <w:rPr>
          <w:rFonts w:ascii="Arial" w:hAnsi="Arial" w:cs="Arial"/>
          <w:sz w:val="22"/>
          <w:szCs w:val="22"/>
        </w:rPr>
      </w:pPr>
    </w:p>
    <w:p w14:paraId="08B8197C" w14:textId="77777777" w:rsidR="009E7497" w:rsidRPr="006172C6" w:rsidRDefault="00E57A09" w:rsidP="001C483C">
      <w:pPr>
        <w:shd w:val="clear" w:color="auto" w:fill="FFFFFF"/>
        <w:ind w:right="120"/>
        <w:jc w:val="both"/>
        <w:rPr>
          <w:rFonts w:ascii="Arial" w:hAnsi="Arial" w:cs="Arial"/>
          <w:b/>
          <w:sz w:val="22"/>
          <w:szCs w:val="22"/>
        </w:rPr>
      </w:pPr>
      <w:r w:rsidRPr="006172C6">
        <w:rPr>
          <w:rFonts w:ascii="Arial" w:hAnsi="Arial" w:cs="Arial"/>
          <w:b/>
          <w:sz w:val="22"/>
          <w:szCs w:val="22"/>
        </w:rPr>
        <w:t>T</w:t>
      </w:r>
      <w:r w:rsidR="007062E7" w:rsidRPr="006172C6">
        <w:rPr>
          <w:rFonts w:ascii="Arial" w:hAnsi="Arial" w:cs="Arial"/>
          <w:b/>
          <w:sz w:val="22"/>
          <w:szCs w:val="22"/>
        </w:rPr>
        <w:t xml:space="preserve">he decision-making </w:t>
      </w:r>
      <w:r w:rsidR="009E7497" w:rsidRPr="006172C6">
        <w:rPr>
          <w:rFonts w:ascii="Arial" w:hAnsi="Arial" w:cs="Arial"/>
          <w:b/>
          <w:sz w:val="22"/>
          <w:szCs w:val="22"/>
        </w:rPr>
        <w:t>process</w:t>
      </w:r>
    </w:p>
    <w:p w14:paraId="19B65728" w14:textId="77777777" w:rsidR="009E7497" w:rsidRPr="006172C6" w:rsidRDefault="001C483C" w:rsidP="007062E7">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All Form 5 students </w:t>
      </w:r>
      <w:r w:rsidR="007062E7" w:rsidRPr="006172C6">
        <w:rPr>
          <w:rFonts w:ascii="Arial" w:hAnsi="Arial" w:cs="Arial"/>
          <w:sz w:val="22"/>
          <w:szCs w:val="22"/>
        </w:rPr>
        <w:t>apply on the prescribed application form according to the published timelines. Any deviation from said timelines may result in an application not being considered.</w:t>
      </w:r>
    </w:p>
    <w:p w14:paraId="033A5A59" w14:textId="77777777" w:rsidR="007062E7" w:rsidRPr="006172C6" w:rsidRDefault="007062E7" w:rsidP="00E57A09">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Decisions are </w:t>
      </w:r>
      <w:r w:rsidR="009E7497" w:rsidRPr="006172C6">
        <w:rPr>
          <w:rFonts w:ascii="Arial" w:hAnsi="Arial" w:cs="Arial"/>
          <w:sz w:val="22"/>
          <w:szCs w:val="22"/>
        </w:rPr>
        <w:t>made by the IB</w:t>
      </w:r>
      <w:r w:rsidRPr="006172C6">
        <w:rPr>
          <w:rFonts w:ascii="Arial" w:hAnsi="Arial" w:cs="Arial"/>
          <w:sz w:val="22"/>
          <w:szCs w:val="22"/>
        </w:rPr>
        <w:t>DP</w:t>
      </w:r>
      <w:r w:rsidR="008E3893" w:rsidRPr="006172C6">
        <w:rPr>
          <w:rFonts w:ascii="Arial" w:hAnsi="Arial" w:cs="Arial"/>
          <w:sz w:val="22"/>
          <w:szCs w:val="22"/>
        </w:rPr>
        <w:t xml:space="preserve"> Selection Committee (the Committee), consisting</w:t>
      </w:r>
      <w:r w:rsidR="009E7497" w:rsidRPr="006172C6">
        <w:rPr>
          <w:rFonts w:ascii="Arial" w:hAnsi="Arial" w:cs="Arial"/>
          <w:sz w:val="22"/>
          <w:szCs w:val="22"/>
        </w:rPr>
        <w:t xml:space="preserve"> of</w:t>
      </w:r>
      <w:r w:rsidRPr="006172C6">
        <w:rPr>
          <w:rFonts w:ascii="Arial" w:hAnsi="Arial" w:cs="Arial"/>
          <w:sz w:val="22"/>
          <w:szCs w:val="22"/>
        </w:rPr>
        <w:t>:</w:t>
      </w:r>
    </w:p>
    <w:p w14:paraId="70A8C060" w14:textId="77777777" w:rsidR="007062E7" w:rsidRPr="006172C6" w:rsidRDefault="007062E7" w:rsidP="007062E7">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Admissions </w:t>
      </w:r>
      <w:r w:rsidR="00B678D0" w:rsidRPr="006172C6">
        <w:rPr>
          <w:rFonts w:ascii="Arial" w:hAnsi="Arial" w:cs="Arial"/>
          <w:sz w:val="22"/>
          <w:szCs w:val="22"/>
        </w:rPr>
        <w:t xml:space="preserve">Director </w:t>
      </w:r>
      <w:r w:rsidRPr="006172C6">
        <w:rPr>
          <w:rFonts w:ascii="Arial" w:hAnsi="Arial" w:cs="Arial"/>
          <w:sz w:val="22"/>
          <w:szCs w:val="22"/>
        </w:rPr>
        <w:t>(Chair</w:t>
      </w:r>
      <w:r w:rsidR="00B678D0" w:rsidRPr="006172C6">
        <w:rPr>
          <w:rFonts w:ascii="Arial" w:hAnsi="Arial" w:cs="Arial"/>
          <w:sz w:val="22"/>
          <w:szCs w:val="22"/>
        </w:rPr>
        <w:t>): coordinates the process including communications with the students and parents.</w:t>
      </w:r>
    </w:p>
    <w:p w14:paraId="14E91DFD" w14:textId="77777777" w:rsidR="00B678D0" w:rsidRPr="006172C6" w:rsidRDefault="00B678D0" w:rsidP="00B678D0">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Deputy Principal (academic).</w:t>
      </w:r>
    </w:p>
    <w:p w14:paraId="4E3027BC" w14:textId="77777777" w:rsidR="00B678D0" w:rsidRPr="006172C6" w:rsidRDefault="00B678D0" w:rsidP="00B678D0">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Deputy Principal (pastoral): provides any information on any applicants regarding disciplinary matters involving the Major Rules as described in the General Information Booklet (GIB).</w:t>
      </w:r>
    </w:p>
    <w:p w14:paraId="28713350" w14:textId="77777777" w:rsidR="007062E7" w:rsidRPr="006172C6" w:rsidRDefault="007062E7" w:rsidP="007062E7">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Residences</w:t>
      </w:r>
      <w:r w:rsidR="00B678D0" w:rsidRPr="006172C6">
        <w:rPr>
          <w:rFonts w:ascii="Arial" w:hAnsi="Arial" w:cs="Arial"/>
          <w:sz w:val="22"/>
          <w:szCs w:val="22"/>
        </w:rPr>
        <w:t xml:space="preserve"> Director: provides any information relevant to any boarders applying.</w:t>
      </w:r>
    </w:p>
    <w:p w14:paraId="19CA39A4" w14:textId="77777777" w:rsidR="00B678D0" w:rsidRPr="006172C6" w:rsidRDefault="009E7497" w:rsidP="007062E7">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IGCSE Coordinator</w:t>
      </w:r>
      <w:r w:rsidR="00B678D0" w:rsidRPr="006172C6">
        <w:rPr>
          <w:rFonts w:ascii="Arial" w:hAnsi="Arial" w:cs="Arial"/>
          <w:sz w:val="22"/>
          <w:szCs w:val="22"/>
        </w:rPr>
        <w:t xml:space="preserve"> provides:</w:t>
      </w:r>
    </w:p>
    <w:p w14:paraId="7E11F72E" w14:textId="77777777" w:rsidR="007062E7" w:rsidRPr="006172C6" w:rsidRDefault="00B678D0" w:rsidP="00B678D0">
      <w:pPr>
        <w:pStyle w:val="ListParagraph"/>
        <w:numPr>
          <w:ilvl w:val="2"/>
          <w:numId w:val="29"/>
        </w:numPr>
        <w:shd w:val="clear" w:color="auto" w:fill="FFFFFF"/>
        <w:ind w:right="120"/>
        <w:jc w:val="both"/>
        <w:rPr>
          <w:rFonts w:ascii="Arial" w:hAnsi="Arial" w:cs="Arial"/>
          <w:sz w:val="22"/>
          <w:szCs w:val="22"/>
        </w:rPr>
      </w:pPr>
      <w:r w:rsidRPr="006172C6">
        <w:rPr>
          <w:rFonts w:ascii="Arial" w:hAnsi="Arial" w:cs="Arial"/>
          <w:sz w:val="22"/>
          <w:szCs w:val="22"/>
        </w:rPr>
        <w:t>The academic results.</w:t>
      </w:r>
    </w:p>
    <w:p w14:paraId="12449F2B" w14:textId="77777777" w:rsidR="00B678D0" w:rsidRPr="006172C6" w:rsidRDefault="00B678D0" w:rsidP="00B678D0">
      <w:pPr>
        <w:pStyle w:val="ListParagraph"/>
        <w:numPr>
          <w:ilvl w:val="2"/>
          <w:numId w:val="29"/>
        </w:numPr>
        <w:shd w:val="clear" w:color="auto" w:fill="FFFFFF"/>
        <w:ind w:right="120"/>
        <w:jc w:val="both"/>
        <w:rPr>
          <w:rFonts w:ascii="Arial" w:hAnsi="Arial" w:cs="Arial"/>
          <w:sz w:val="22"/>
          <w:szCs w:val="22"/>
        </w:rPr>
      </w:pPr>
      <w:r w:rsidRPr="006172C6">
        <w:rPr>
          <w:rFonts w:ascii="Arial" w:hAnsi="Arial" w:cs="Arial"/>
          <w:sz w:val="22"/>
          <w:szCs w:val="22"/>
        </w:rPr>
        <w:t>The recommendations of the relevant staff</w:t>
      </w:r>
      <w:r w:rsidR="002A317A" w:rsidRPr="006172C6">
        <w:rPr>
          <w:rFonts w:ascii="Arial" w:hAnsi="Arial" w:cs="Arial"/>
          <w:sz w:val="22"/>
          <w:szCs w:val="22"/>
        </w:rPr>
        <w:t>.</w:t>
      </w:r>
    </w:p>
    <w:p w14:paraId="6D9AE70C" w14:textId="77777777" w:rsidR="009E7497" w:rsidRPr="006172C6" w:rsidRDefault="007062E7" w:rsidP="007062E7">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IB Coordinator.</w:t>
      </w:r>
    </w:p>
    <w:p w14:paraId="47F64AB3" w14:textId="77777777" w:rsidR="00753180" w:rsidRPr="006172C6" w:rsidRDefault="00753180" w:rsidP="00753180">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The Principal.</w:t>
      </w:r>
    </w:p>
    <w:p w14:paraId="6A9E9A90" w14:textId="77777777" w:rsidR="00B678D0" w:rsidRPr="006172C6" w:rsidRDefault="008E3893" w:rsidP="008E3893">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The relevant tutor: </w:t>
      </w:r>
      <w:r w:rsidR="00B678D0" w:rsidRPr="006172C6">
        <w:rPr>
          <w:rFonts w:ascii="Arial" w:hAnsi="Arial" w:cs="Arial"/>
          <w:sz w:val="22"/>
          <w:szCs w:val="22"/>
        </w:rPr>
        <w:t>may be called in to discuss a particular applicant, who will then provide whatever information is regarded as relevant.</w:t>
      </w:r>
    </w:p>
    <w:p w14:paraId="49F5E940" w14:textId="77777777" w:rsidR="00B678D0" w:rsidRPr="006172C6" w:rsidRDefault="008E3893" w:rsidP="008E3893">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The process:</w:t>
      </w:r>
    </w:p>
    <w:p w14:paraId="7A0212F0" w14:textId="77777777" w:rsidR="00F10EE1" w:rsidRPr="006172C6" w:rsidRDefault="008E3893" w:rsidP="00F10EE1">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Applications are received </w:t>
      </w:r>
      <w:r w:rsidR="00F10EE1" w:rsidRPr="006172C6">
        <w:rPr>
          <w:rFonts w:ascii="Arial" w:hAnsi="Arial" w:cs="Arial"/>
          <w:sz w:val="22"/>
          <w:szCs w:val="22"/>
        </w:rPr>
        <w:t xml:space="preserve">by the IGCSE Coordinator </w:t>
      </w:r>
      <w:r w:rsidRPr="006172C6">
        <w:rPr>
          <w:rFonts w:ascii="Arial" w:hAnsi="Arial" w:cs="Arial"/>
          <w:sz w:val="22"/>
          <w:szCs w:val="22"/>
        </w:rPr>
        <w:t>on the prescribed form by the prescribed date.</w:t>
      </w:r>
    </w:p>
    <w:p w14:paraId="3C9D8776" w14:textId="77777777" w:rsidR="00F10EE1" w:rsidRPr="006172C6" w:rsidRDefault="00F10EE1" w:rsidP="00F10EE1">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The IGCSE coordinator enters the relevant “For Office Use” information on the Application Form.</w:t>
      </w:r>
    </w:p>
    <w:p w14:paraId="02628087" w14:textId="77777777" w:rsidR="00F10EE1" w:rsidRPr="006172C6" w:rsidRDefault="00F10EE1" w:rsidP="00F10EE1">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The committee deliberates and makes a decision. In deliberating the Committee may request further information from the applicant or anyone else.</w:t>
      </w:r>
    </w:p>
    <w:p w14:paraId="17E97989" w14:textId="4A3418F0" w:rsidR="00F10EE1" w:rsidRPr="006172C6" w:rsidRDefault="00F10EE1" w:rsidP="00F10EE1">
      <w:pPr>
        <w:pStyle w:val="ListParagraph"/>
        <w:numPr>
          <w:ilvl w:val="1"/>
          <w:numId w:val="29"/>
        </w:numPr>
        <w:shd w:val="clear" w:color="auto" w:fill="FFFFFF"/>
        <w:ind w:right="120"/>
        <w:jc w:val="both"/>
        <w:rPr>
          <w:rFonts w:ascii="Arial" w:hAnsi="Arial" w:cs="Arial"/>
          <w:sz w:val="22"/>
          <w:szCs w:val="22"/>
        </w:rPr>
      </w:pPr>
      <w:r w:rsidRPr="006172C6">
        <w:rPr>
          <w:rFonts w:ascii="Arial" w:hAnsi="Arial" w:cs="Arial"/>
          <w:sz w:val="22"/>
          <w:szCs w:val="22"/>
        </w:rPr>
        <w:t xml:space="preserve">Decisions will be communicated </w:t>
      </w:r>
      <w:r w:rsidR="00995DA9">
        <w:rPr>
          <w:rFonts w:ascii="Arial" w:hAnsi="Arial" w:cs="Arial"/>
          <w:sz w:val="22"/>
          <w:szCs w:val="22"/>
        </w:rPr>
        <w:t>to</w:t>
      </w:r>
      <w:r w:rsidR="00995DA9" w:rsidRPr="006172C6">
        <w:rPr>
          <w:rFonts w:ascii="Arial" w:hAnsi="Arial" w:cs="Arial"/>
          <w:sz w:val="22"/>
          <w:szCs w:val="22"/>
        </w:rPr>
        <w:t xml:space="preserve"> </w:t>
      </w:r>
      <w:r w:rsidRPr="006172C6">
        <w:rPr>
          <w:rFonts w:ascii="Arial" w:hAnsi="Arial" w:cs="Arial"/>
          <w:sz w:val="22"/>
          <w:szCs w:val="22"/>
        </w:rPr>
        <w:t xml:space="preserve">the applicants </w:t>
      </w:r>
      <w:r w:rsidR="009D793C">
        <w:rPr>
          <w:rFonts w:ascii="Arial" w:hAnsi="Arial" w:cs="Arial"/>
          <w:sz w:val="22"/>
          <w:szCs w:val="22"/>
        </w:rPr>
        <w:t>as soon as practically possible.</w:t>
      </w:r>
    </w:p>
    <w:p w14:paraId="72E842FA" w14:textId="77777777" w:rsidR="009E7497" w:rsidRPr="006172C6" w:rsidRDefault="009E7497" w:rsidP="00E57A09">
      <w:pPr>
        <w:shd w:val="clear" w:color="auto" w:fill="FFFFFF"/>
        <w:ind w:right="120" w:firstLine="60"/>
        <w:jc w:val="both"/>
        <w:rPr>
          <w:rFonts w:ascii="Arial" w:hAnsi="Arial" w:cs="Arial"/>
          <w:sz w:val="22"/>
          <w:szCs w:val="22"/>
        </w:rPr>
      </w:pPr>
    </w:p>
    <w:p w14:paraId="535E693B" w14:textId="77777777" w:rsidR="009E7497" w:rsidRPr="006172C6" w:rsidRDefault="00E57A09" w:rsidP="00E06A42">
      <w:pPr>
        <w:shd w:val="clear" w:color="auto" w:fill="FFFFFF"/>
        <w:ind w:right="120"/>
        <w:jc w:val="both"/>
        <w:rPr>
          <w:rFonts w:ascii="Arial" w:hAnsi="Arial" w:cs="Arial"/>
          <w:b/>
          <w:sz w:val="22"/>
          <w:szCs w:val="22"/>
        </w:rPr>
      </w:pPr>
      <w:r w:rsidRPr="006172C6">
        <w:rPr>
          <w:rFonts w:ascii="Arial" w:hAnsi="Arial" w:cs="Arial"/>
          <w:b/>
          <w:sz w:val="22"/>
          <w:szCs w:val="22"/>
        </w:rPr>
        <w:t>F</w:t>
      </w:r>
      <w:r w:rsidR="009E7497" w:rsidRPr="006172C6">
        <w:rPr>
          <w:rFonts w:ascii="Arial" w:hAnsi="Arial" w:cs="Arial"/>
          <w:b/>
          <w:sz w:val="22"/>
          <w:szCs w:val="22"/>
        </w:rPr>
        <w:t>inancial Aid</w:t>
      </w:r>
    </w:p>
    <w:p w14:paraId="294E93D4" w14:textId="13763C57" w:rsidR="003D1F0E" w:rsidRPr="00753180" w:rsidRDefault="009E7497" w:rsidP="00753180">
      <w:pPr>
        <w:pStyle w:val="ListParagraph"/>
        <w:numPr>
          <w:ilvl w:val="0"/>
          <w:numId w:val="29"/>
        </w:numPr>
        <w:shd w:val="clear" w:color="auto" w:fill="FFFFFF"/>
        <w:ind w:right="120"/>
        <w:jc w:val="both"/>
        <w:rPr>
          <w:rFonts w:ascii="Arial" w:hAnsi="Arial" w:cs="Arial"/>
          <w:sz w:val="22"/>
          <w:szCs w:val="22"/>
        </w:rPr>
      </w:pPr>
      <w:r w:rsidRPr="006172C6">
        <w:rPr>
          <w:rFonts w:ascii="Arial" w:hAnsi="Arial" w:cs="Arial"/>
          <w:sz w:val="22"/>
          <w:szCs w:val="22"/>
        </w:rPr>
        <w:t>Applicati</w:t>
      </w:r>
      <w:r w:rsidR="00E06A42" w:rsidRPr="006172C6">
        <w:rPr>
          <w:rFonts w:ascii="Arial" w:hAnsi="Arial" w:cs="Arial"/>
          <w:sz w:val="22"/>
          <w:szCs w:val="22"/>
        </w:rPr>
        <w:t>on into the IBDP</w:t>
      </w:r>
      <w:r w:rsidRPr="006172C6">
        <w:rPr>
          <w:rFonts w:ascii="Arial" w:hAnsi="Arial" w:cs="Arial"/>
          <w:sz w:val="22"/>
          <w:szCs w:val="22"/>
        </w:rPr>
        <w:t xml:space="preserve"> and application for a WK scholarship are two independ</w:t>
      </w:r>
      <w:r w:rsidR="00753180">
        <w:rPr>
          <w:rFonts w:ascii="Arial" w:hAnsi="Arial" w:cs="Arial"/>
          <w:sz w:val="22"/>
          <w:szCs w:val="22"/>
        </w:rPr>
        <w:t xml:space="preserve">ent processes. </w:t>
      </w:r>
      <w:r w:rsidRPr="00753180">
        <w:rPr>
          <w:rFonts w:ascii="Arial" w:hAnsi="Arial" w:cs="Arial"/>
          <w:sz w:val="22"/>
          <w:szCs w:val="22"/>
        </w:rPr>
        <w:t>The College will make its decision on scholarship support in accordance with the College’s Scholarship Policy.</w:t>
      </w:r>
    </w:p>
    <w:p w14:paraId="4689F585" w14:textId="77777777" w:rsidR="00D040AE" w:rsidRDefault="00D040AE" w:rsidP="000E7C0F">
      <w:pPr>
        <w:rPr>
          <w:rFonts w:ascii="Arial" w:hAnsi="Arial" w:cs="Arial"/>
          <w:sz w:val="22"/>
          <w:szCs w:val="22"/>
        </w:rPr>
      </w:pPr>
    </w:p>
    <w:p w14:paraId="36013164" w14:textId="77777777" w:rsidR="00CF0FA2" w:rsidRDefault="00CF0FA2" w:rsidP="000E7C0F">
      <w:pPr>
        <w:rPr>
          <w:rFonts w:ascii="Arial" w:hAnsi="Arial" w:cs="Arial"/>
          <w:sz w:val="22"/>
          <w:szCs w:val="22"/>
        </w:rPr>
      </w:pPr>
    </w:p>
    <w:p w14:paraId="67906674" w14:textId="0B61A07C" w:rsidR="00CF0FA2" w:rsidRPr="00CF0FA2" w:rsidRDefault="00CF0FA2" w:rsidP="00CF0FA2">
      <w:pPr>
        <w:jc w:val="right"/>
        <w:rPr>
          <w:rFonts w:ascii="Arial" w:hAnsi="Arial" w:cs="Arial"/>
          <w:b/>
          <w:sz w:val="22"/>
          <w:szCs w:val="22"/>
        </w:rPr>
      </w:pPr>
      <w:r w:rsidRPr="00CF0FA2">
        <w:rPr>
          <w:rFonts w:ascii="Arial" w:hAnsi="Arial" w:cs="Arial"/>
          <w:b/>
          <w:sz w:val="22"/>
          <w:szCs w:val="22"/>
        </w:rPr>
        <w:t>Approved by the CMG: 27 March 2014</w:t>
      </w:r>
    </w:p>
    <w:p w14:paraId="359CD06D" w14:textId="2C394197" w:rsidR="00D040AE" w:rsidRDefault="00CF0FA2" w:rsidP="000E7C0F">
      <w:pPr>
        <w:jc w:val="right"/>
        <w:rPr>
          <w:rFonts w:ascii="Arial" w:hAnsi="Arial" w:cs="Arial"/>
          <w:b/>
          <w:sz w:val="22"/>
          <w:szCs w:val="22"/>
        </w:rPr>
      </w:pPr>
      <w:r>
        <w:rPr>
          <w:rFonts w:ascii="Arial" w:hAnsi="Arial" w:cs="Arial"/>
          <w:b/>
          <w:sz w:val="22"/>
          <w:szCs w:val="22"/>
        </w:rPr>
        <w:t>1</w:t>
      </w:r>
      <w:r w:rsidRPr="00CF0FA2">
        <w:rPr>
          <w:rFonts w:ascii="Arial" w:hAnsi="Arial" w:cs="Arial"/>
          <w:b/>
          <w:sz w:val="22"/>
          <w:szCs w:val="22"/>
          <w:vertAlign w:val="superscript"/>
        </w:rPr>
        <w:t>st</w:t>
      </w:r>
      <w:r>
        <w:rPr>
          <w:rFonts w:ascii="Arial" w:hAnsi="Arial" w:cs="Arial"/>
          <w:b/>
          <w:sz w:val="22"/>
          <w:szCs w:val="22"/>
        </w:rPr>
        <w:t xml:space="preserve"> Amendment a</w:t>
      </w:r>
      <w:r w:rsidR="00F65583" w:rsidRPr="006172C6">
        <w:rPr>
          <w:rFonts w:ascii="Arial" w:hAnsi="Arial" w:cs="Arial"/>
          <w:b/>
          <w:sz w:val="22"/>
          <w:szCs w:val="22"/>
        </w:rPr>
        <w:t xml:space="preserve">pproved </w:t>
      </w:r>
      <w:r w:rsidR="00D040AE" w:rsidRPr="006172C6">
        <w:rPr>
          <w:rFonts w:ascii="Arial" w:hAnsi="Arial" w:cs="Arial"/>
          <w:b/>
          <w:sz w:val="22"/>
          <w:szCs w:val="22"/>
        </w:rPr>
        <w:t>by the C</w:t>
      </w:r>
      <w:r w:rsidR="006172C6" w:rsidRPr="006172C6">
        <w:rPr>
          <w:rFonts w:ascii="Arial" w:hAnsi="Arial" w:cs="Arial"/>
          <w:b/>
          <w:sz w:val="22"/>
          <w:szCs w:val="22"/>
        </w:rPr>
        <w:t>MG</w:t>
      </w:r>
      <w:r w:rsidR="00F65583" w:rsidRPr="006172C6">
        <w:rPr>
          <w:rFonts w:ascii="Arial" w:hAnsi="Arial" w:cs="Arial"/>
          <w:b/>
          <w:sz w:val="22"/>
          <w:szCs w:val="22"/>
        </w:rPr>
        <w:t xml:space="preserve">: </w:t>
      </w:r>
      <w:r w:rsidR="003702DD">
        <w:rPr>
          <w:rFonts w:ascii="Arial" w:hAnsi="Arial" w:cs="Arial"/>
          <w:b/>
          <w:sz w:val="22"/>
          <w:szCs w:val="22"/>
        </w:rPr>
        <w:t>07 March 2016</w:t>
      </w:r>
    </w:p>
    <w:p w14:paraId="07D07B0A" w14:textId="5D2B7F44" w:rsidR="00E25CDA" w:rsidRPr="000E7C0F" w:rsidRDefault="00E25CDA" w:rsidP="000E7C0F">
      <w:pPr>
        <w:jc w:val="right"/>
        <w:rPr>
          <w:rFonts w:ascii="Arial" w:hAnsi="Arial" w:cs="Arial"/>
          <w:b/>
          <w:sz w:val="22"/>
          <w:szCs w:val="22"/>
        </w:rPr>
      </w:pPr>
      <w:ins w:id="4" w:author="Lowry" w:date="2016-05-20T10:55:00Z">
        <w:r>
          <w:rPr>
            <w:rFonts w:ascii="Arial" w:hAnsi="Arial" w:cs="Arial"/>
            <w:b/>
            <w:sz w:val="22"/>
            <w:szCs w:val="22"/>
          </w:rPr>
          <w:lastRenderedPageBreak/>
          <w:t>2</w:t>
        </w:r>
        <w:r w:rsidRPr="00E25CDA">
          <w:rPr>
            <w:rFonts w:ascii="Arial" w:hAnsi="Arial" w:cs="Arial"/>
            <w:b/>
            <w:sz w:val="22"/>
            <w:szCs w:val="22"/>
            <w:vertAlign w:val="superscript"/>
            <w:rPrChange w:id="5" w:author="Lowry" w:date="2016-05-20T10:55:00Z">
              <w:rPr>
                <w:rFonts w:ascii="Arial" w:hAnsi="Arial" w:cs="Arial"/>
                <w:b/>
                <w:sz w:val="22"/>
                <w:szCs w:val="22"/>
              </w:rPr>
            </w:rPrChange>
          </w:rPr>
          <w:t>nd</w:t>
        </w:r>
        <w:r>
          <w:rPr>
            <w:rFonts w:ascii="Arial" w:hAnsi="Arial" w:cs="Arial"/>
            <w:b/>
            <w:sz w:val="22"/>
            <w:szCs w:val="22"/>
          </w:rPr>
          <w:t xml:space="preserve"> Amendment approved by CMG: xxxxxxxxxx</w:t>
        </w:r>
      </w:ins>
    </w:p>
    <w:sectPr w:rsidR="00E25CDA" w:rsidRPr="000E7C0F" w:rsidSect="00124C10">
      <w:headerReference w:type="default" r:id="rId10"/>
      <w:footerReference w:type="default" r:id="rId11"/>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E44830" w14:textId="77777777" w:rsidR="00E83F88" w:rsidRDefault="00E83F88" w:rsidP="00F961D1">
      <w:r>
        <w:separator/>
      </w:r>
    </w:p>
  </w:endnote>
  <w:endnote w:type="continuationSeparator" w:id="0">
    <w:p w14:paraId="1C158017" w14:textId="77777777" w:rsidR="00E83F88" w:rsidRDefault="00E83F88" w:rsidP="00F961D1">
      <w:r>
        <w:continuationSeparator/>
      </w:r>
    </w:p>
  </w:endnote>
  <w:endnote w:type="continuationNotice" w:id="1">
    <w:p w14:paraId="41E3EE4F" w14:textId="77777777" w:rsidR="00E83F88" w:rsidRDefault="00E83F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1673"/>
      <w:docPartObj>
        <w:docPartGallery w:val="Page Numbers (Bottom of Page)"/>
        <w:docPartUnique/>
      </w:docPartObj>
    </w:sdtPr>
    <w:sdtEndPr/>
    <w:sdtContent>
      <w:p w14:paraId="5BF4A8A8" w14:textId="77777777" w:rsidR="00D040AE" w:rsidRDefault="00F7283A">
        <w:pPr>
          <w:pStyle w:val="Footer"/>
          <w:jc w:val="right"/>
        </w:pPr>
        <w:r>
          <w:fldChar w:fldCharType="begin"/>
        </w:r>
        <w:r>
          <w:instrText xml:space="preserve"> PAGE   \* MERGEFORMAT </w:instrText>
        </w:r>
        <w:r>
          <w:fldChar w:fldCharType="separate"/>
        </w:r>
        <w:r w:rsidR="00EB00A8">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F467EE" w14:textId="77777777" w:rsidR="00E83F88" w:rsidRDefault="00E83F88" w:rsidP="00F961D1">
      <w:r>
        <w:separator/>
      </w:r>
    </w:p>
  </w:footnote>
  <w:footnote w:type="continuationSeparator" w:id="0">
    <w:p w14:paraId="2C16EB79" w14:textId="77777777" w:rsidR="00E83F88" w:rsidRDefault="00E83F88" w:rsidP="00F961D1">
      <w:r>
        <w:continuationSeparator/>
      </w:r>
    </w:p>
  </w:footnote>
  <w:footnote w:type="continuationNotice" w:id="1">
    <w:p w14:paraId="69356EEF" w14:textId="77777777" w:rsidR="00E83F88" w:rsidRDefault="00E83F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734DA" w14:textId="77777777" w:rsidR="0078656C" w:rsidRDefault="007865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0000001"/>
    <w:multiLevelType w:val="multilevel"/>
    <w:tmpl w:val="00000000"/>
    <w:lvl w:ilvl="0">
      <w:start w:val="1"/>
      <w:numFmt w:val="decimal"/>
      <w:pStyle w:val="Legal1"/>
      <w:lvlText w:val="%1."/>
      <w:lvlJc w:val="left"/>
      <w:pPr>
        <w:tabs>
          <w:tab w:val="num" w:pos="720"/>
        </w:tabs>
        <w:ind w:left="720" w:hanging="720"/>
      </w:pPr>
      <w:rPr>
        <w:rFonts w:ascii="Times New Roman" w:hAnsi="Times New Roman" w:cs="Times New Roman"/>
        <w:color w:val="000000"/>
        <w:sz w:val="24"/>
        <w:szCs w:val="24"/>
      </w:rPr>
    </w:lvl>
    <w:lvl w:ilvl="1">
      <w:start w:val="1"/>
      <w:numFmt w:val="decimal"/>
      <w:pStyle w:val="Legal2"/>
      <w:lvlText w:val="%1.%2"/>
      <w:lvlJc w:val="left"/>
      <w:pPr>
        <w:tabs>
          <w:tab w:val="num" w:pos="720"/>
        </w:tabs>
        <w:ind w:left="720" w:hanging="720"/>
      </w:pPr>
    </w:lvl>
    <w:lvl w:ilvl="2">
      <w:start w:val="1"/>
      <w:numFmt w:val="decimal"/>
      <w:pStyle w:val="Legal3"/>
      <w:lvlText w:val="%1.%2.%3"/>
      <w:lvlJc w:val="left"/>
      <w:pPr>
        <w:tabs>
          <w:tab w:val="num" w:pos="1440"/>
        </w:tabs>
        <w:ind w:left="1440" w:hanging="72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1B77C37"/>
    <w:multiLevelType w:val="hybridMultilevel"/>
    <w:tmpl w:val="3FCCBEC0"/>
    <w:lvl w:ilvl="0" w:tplc="0409000F">
      <w:start w:val="1"/>
      <w:numFmt w:val="decimal"/>
      <w:lvlText w:val="%1."/>
      <w:lvlJc w:val="left"/>
      <w:pPr>
        <w:ind w:left="731" w:hanging="360"/>
      </w:pPr>
    </w:lvl>
    <w:lvl w:ilvl="1" w:tplc="04090019" w:tentative="1">
      <w:start w:val="1"/>
      <w:numFmt w:val="lowerLetter"/>
      <w:lvlText w:val="%2."/>
      <w:lvlJc w:val="left"/>
      <w:pPr>
        <w:ind w:left="1451" w:hanging="360"/>
      </w:pPr>
    </w:lvl>
    <w:lvl w:ilvl="2" w:tplc="0409001B" w:tentative="1">
      <w:start w:val="1"/>
      <w:numFmt w:val="lowerRoman"/>
      <w:lvlText w:val="%3."/>
      <w:lvlJc w:val="right"/>
      <w:pPr>
        <w:ind w:left="2171" w:hanging="180"/>
      </w:pPr>
    </w:lvl>
    <w:lvl w:ilvl="3" w:tplc="0409000F" w:tentative="1">
      <w:start w:val="1"/>
      <w:numFmt w:val="decimal"/>
      <w:lvlText w:val="%4."/>
      <w:lvlJc w:val="left"/>
      <w:pPr>
        <w:ind w:left="2891" w:hanging="360"/>
      </w:pPr>
    </w:lvl>
    <w:lvl w:ilvl="4" w:tplc="04090019" w:tentative="1">
      <w:start w:val="1"/>
      <w:numFmt w:val="lowerLetter"/>
      <w:lvlText w:val="%5."/>
      <w:lvlJc w:val="left"/>
      <w:pPr>
        <w:ind w:left="3611" w:hanging="360"/>
      </w:pPr>
    </w:lvl>
    <w:lvl w:ilvl="5" w:tplc="0409001B" w:tentative="1">
      <w:start w:val="1"/>
      <w:numFmt w:val="lowerRoman"/>
      <w:lvlText w:val="%6."/>
      <w:lvlJc w:val="right"/>
      <w:pPr>
        <w:ind w:left="4331" w:hanging="180"/>
      </w:pPr>
    </w:lvl>
    <w:lvl w:ilvl="6" w:tplc="0409000F" w:tentative="1">
      <w:start w:val="1"/>
      <w:numFmt w:val="decimal"/>
      <w:lvlText w:val="%7."/>
      <w:lvlJc w:val="left"/>
      <w:pPr>
        <w:ind w:left="5051" w:hanging="360"/>
      </w:pPr>
    </w:lvl>
    <w:lvl w:ilvl="7" w:tplc="04090019" w:tentative="1">
      <w:start w:val="1"/>
      <w:numFmt w:val="lowerLetter"/>
      <w:lvlText w:val="%8."/>
      <w:lvlJc w:val="left"/>
      <w:pPr>
        <w:ind w:left="5771" w:hanging="360"/>
      </w:pPr>
    </w:lvl>
    <w:lvl w:ilvl="8" w:tplc="0409001B" w:tentative="1">
      <w:start w:val="1"/>
      <w:numFmt w:val="lowerRoman"/>
      <w:lvlText w:val="%9."/>
      <w:lvlJc w:val="right"/>
      <w:pPr>
        <w:ind w:left="6491" w:hanging="180"/>
      </w:pPr>
    </w:lvl>
  </w:abstractNum>
  <w:abstractNum w:abstractNumId="3">
    <w:nsid w:val="0FEF044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3FE1F5F"/>
    <w:multiLevelType w:val="hybridMultilevel"/>
    <w:tmpl w:val="1552571A"/>
    <w:lvl w:ilvl="0" w:tplc="CD6E6CE8">
      <w:start w:val="1"/>
      <w:numFmt w:val="decimal"/>
      <w:lvlText w:val="%1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92A204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23122A1B"/>
    <w:multiLevelType w:val="hybridMultilevel"/>
    <w:tmpl w:val="CF082586"/>
    <w:lvl w:ilvl="0" w:tplc="2DCAF588">
      <w:start w:val="14"/>
      <w:numFmt w:val="none"/>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6B52E18"/>
    <w:multiLevelType w:val="multilevel"/>
    <w:tmpl w:val="9250AAEA"/>
    <w:lvl w:ilvl="0">
      <w:start w:val="1"/>
      <w:numFmt w:val="decimal"/>
      <w:lvlText w:val="%1."/>
      <w:lvlJc w:val="left"/>
      <w:pPr>
        <w:ind w:left="567"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7040DA7"/>
    <w:multiLevelType w:val="hybridMultilevel"/>
    <w:tmpl w:val="D3586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0214B5"/>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nsid w:val="2C9913FF"/>
    <w:multiLevelType w:val="multilevel"/>
    <w:tmpl w:val="8ED286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31E678EC"/>
    <w:multiLevelType w:val="hybridMultilevel"/>
    <w:tmpl w:val="C7801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D11CD1"/>
    <w:multiLevelType w:val="hybridMultilevel"/>
    <w:tmpl w:val="BD6AFD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DA5B50"/>
    <w:multiLevelType w:val="hybridMultilevel"/>
    <w:tmpl w:val="5B6CD8B6"/>
    <w:lvl w:ilvl="0" w:tplc="2D7A1C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85011CB"/>
    <w:multiLevelType w:val="hybridMultilevel"/>
    <w:tmpl w:val="EAC8B540"/>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4A252C6D"/>
    <w:multiLevelType w:val="multilevel"/>
    <w:tmpl w:val="6F404ED6"/>
    <w:lvl w:ilvl="0">
      <w:start w:val="14"/>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F311B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nsid w:val="4B011827"/>
    <w:multiLevelType w:val="hybridMultilevel"/>
    <w:tmpl w:val="BD6AFD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F57F69"/>
    <w:multiLevelType w:val="hybridMultilevel"/>
    <w:tmpl w:val="AC3C2F94"/>
    <w:lvl w:ilvl="0" w:tplc="FC5E7044">
      <w:start w:val="1"/>
      <w:numFmt w:val="bullet"/>
      <w:lvlText w:val=""/>
      <w:lvlJc w:val="left"/>
      <w:pPr>
        <w:tabs>
          <w:tab w:val="num" w:pos="284"/>
        </w:tabs>
        <w:ind w:left="284" w:hanging="284"/>
      </w:pPr>
      <w:rPr>
        <w:rFonts w:ascii="Symbol" w:hAnsi="Symbol" w:hint="default"/>
      </w:rPr>
    </w:lvl>
    <w:lvl w:ilvl="1" w:tplc="84EE4510">
      <w:start w:val="1"/>
      <w:numFmt w:val="bullet"/>
      <w:lvlText w:val=""/>
      <w:lvlJc w:val="left"/>
      <w:pPr>
        <w:tabs>
          <w:tab w:val="num" w:pos="1364"/>
        </w:tabs>
        <w:ind w:left="1364" w:hanging="284"/>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56BE6E44"/>
    <w:multiLevelType w:val="singleLevel"/>
    <w:tmpl w:val="68866496"/>
    <w:lvl w:ilvl="0">
      <w:start w:val="4"/>
      <w:numFmt w:val="bullet"/>
      <w:lvlText w:val="-"/>
      <w:lvlJc w:val="left"/>
      <w:pPr>
        <w:tabs>
          <w:tab w:val="num" w:pos="660"/>
        </w:tabs>
        <w:ind w:left="660" w:hanging="360"/>
      </w:pPr>
      <w:rPr>
        <w:rFonts w:ascii="Times New Roman" w:hAnsi="Times New Roman" w:cs="Times New Roman" w:hint="default"/>
      </w:rPr>
    </w:lvl>
  </w:abstractNum>
  <w:abstractNum w:abstractNumId="20">
    <w:nsid w:val="676016A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1">
    <w:nsid w:val="6C4A2CDC"/>
    <w:multiLevelType w:val="multilevel"/>
    <w:tmpl w:val="9B5C9F32"/>
    <w:lvl w:ilvl="0">
      <w:start w:val="1"/>
      <w:numFmt w:val="decimal"/>
      <w:lvlText w:val="%1."/>
      <w:lvlJc w:val="left"/>
      <w:pPr>
        <w:ind w:left="567"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nsid w:val="6D326BE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nsid w:val="6FE33220"/>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4">
    <w:nsid w:val="712F6F5D"/>
    <w:multiLevelType w:val="hybridMultilevel"/>
    <w:tmpl w:val="0D3C2586"/>
    <w:lvl w:ilvl="0" w:tplc="4C0AA40C">
      <w:start w:val="1"/>
      <w:numFmt w:val="decimal"/>
      <w:lvlText w:val="%1."/>
      <w:lvlJc w:val="left"/>
      <w:pPr>
        <w:tabs>
          <w:tab w:val="num" w:pos="720"/>
        </w:tabs>
        <w:ind w:left="720" w:hanging="360"/>
      </w:pPr>
      <w:rPr>
        <w:rFonts w:hint="default"/>
      </w:rPr>
    </w:lvl>
    <w:lvl w:ilvl="1" w:tplc="01A69BD6">
      <w:start w:val="1"/>
      <w:numFmt w:val="bullet"/>
      <w:lvlText w:val=""/>
      <w:lvlJc w:val="left"/>
      <w:pPr>
        <w:tabs>
          <w:tab w:val="num" w:pos="1440"/>
        </w:tabs>
        <w:ind w:left="1440" w:hanging="36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63C2753"/>
    <w:multiLevelType w:val="multilevel"/>
    <w:tmpl w:val="0B2E48B2"/>
    <w:lvl w:ilvl="0">
      <w:start w:val="1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BF00CA1"/>
    <w:multiLevelType w:val="hybridMultilevel"/>
    <w:tmpl w:val="538481CE"/>
    <w:lvl w:ilvl="0" w:tplc="0409000F">
      <w:start w:val="1"/>
      <w:numFmt w:val="decimal"/>
      <w:lvlText w:val="%1."/>
      <w:lvlJc w:val="left"/>
      <w:pPr>
        <w:ind w:left="698" w:hanging="360"/>
      </w:pPr>
    </w:lvl>
    <w:lvl w:ilvl="1" w:tplc="04090019" w:tentative="1">
      <w:start w:val="1"/>
      <w:numFmt w:val="lowerLetter"/>
      <w:lvlText w:val="%2."/>
      <w:lvlJc w:val="left"/>
      <w:pPr>
        <w:ind w:left="1418" w:hanging="360"/>
      </w:pPr>
    </w:lvl>
    <w:lvl w:ilvl="2" w:tplc="0409001B" w:tentative="1">
      <w:start w:val="1"/>
      <w:numFmt w:val="lowerRoman"/>
      <w:lvlText w:val="%3."/>
      <w:lvlJc w:val="right"/>
      <w:pPr>
        <w:ind w:left="2138" w:hanging="180"/>
      </w:pPr>
    </w:lvl>
    <w:lvl w:ilvl="3" w:tplc="0409000F" w:tentative="1">
      <w:start w:val="1"/>
      <w:numFmt w:val="decimal"/>
      <w:lvlText w:val="%4."/>
      <w:lvlJc w:val="left"/>
      <w:pPr>
        <w:ind w:left="2858" w:hanging="360"/>
      </w:pPr>
    </w:lvl>
    <w:lvl w:ilvl="4" w:tplc="04090019" w:tentative="1">
      <w:start w:val="1"/>
      <w:numFmt w:val="lowerLetter"/>
      <w:lvlText w:val="%5."/>
      <w:lvlJc w:val="left"/>
      <w:pPr>
        <w:ind w:left="3578" w:hanging="360"/>
      </w:pPr>
    </w:lvl>
    <w:lvl w:ilvl="5" w:tplc="0409001B" w:tentative="1">
      <w:start w:val="1"/>
      <w:numFmt w:val="lowerRoman"/>
      <w:lvlText w:val="%6."/>
      <w:lvlJc w:val="right"/>
      <w:pPr>
        <w:ind w:left="4298" w:hanging="180"/>
      </w:pPr>
    </w:lvl>
    <w:lvl w:ilvl="6" w:tplc="0409000F" w:tentative="1">
      <w:start w:val="1"/>
      <w:numFmt w:val="decimal"/>
      <w:lvlText w:val="%7."/>
      <w:lvlJc w:val="left"/>
      <w:pPr>
        <w:ind w:left="5018" w:hanging="360"/>
      </w:pPr>
    </w:lvl>
    <w:lvl w:ilvl="7" w:tplc="04090019" w:tentative="1">
      <w:start w:val="1"/>
      <w:numFmt w:val="lowerLetter"/>
      <w:lvlText w:val="%8."/>
      <w:lvlJc w:val="left"/>
      <w:pPr>
        <w:ind w:left="5738" w:hanging="360"/>
      </w:pPr>
    </w:lvl>
    <w:lvl w:ilvl="8" w:tplc="0409001B" w:tentative="1">
      <w:start w:val="1"/>
      <w:numFmt w:val="lowerRoman"/>
      <w:lvlText w:val="%9."/>
      <w:lvlJc w:val="right"/>
      <w:pPr>
        <w:ind w:left="6458" w:hanging="180"/>
      </w:pPr>
    </w:lvl>
  </w:abstractNum>
  <w:abstractNum w:abstractNumId="27">
    <w:nsid w:val="7C5E686A"/>
    <w:multiLevelType w:val="hybridMultilevel"/>
    <w:tmpl w:val="D3586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C01A72"/>
    <w:multiLevelType w:val="hybridMultilevel"/>
    <w:tmpl w:val="93A6BD9E"/>
    <w:lvl w:ilvl="0" w:tplc="FC5E7044">
      <w:start w:val="1"/>
      <w:numFmt w:val="bullet"/>
      <w:lvlText w:val=""/>
      <w:lvlJc w:val="left"/>
      <w:pPr>
        <w:tabs>
          <w:tab w:val="num" w:pos="284"/>
        </w:tabs>
        <w:ind w:left="284" w:hanging="284"/>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3"/>
  </w:num>
  <w:num w:numId="5">
    <w:abstractNumId w:val="16"/>
  </w:num>
  <w:num w:numId="6">
    <w:abstractNumId w:val="0"/>
    <w:lvlOverride w:ilvl="0">
      <w:lvl w:ilvl="0">
        <w:numFmt w:val="bullet"/>
        <w:lvlText w:val=""/>
        <w:legacy w:legacy="1" w:legacySpace="0" w:legacyIndent="360"/>
        <w:lvlJc w:val="left"/>
        <w:pPr>
          <w:ind w:left="1069" w:hanging="360"/>
        </w:pPr>
        <w:rPr>
          <w:rFonts w:ascii="Symbol" w:hAnsi="Symbol" w:hint="default"/>
        </w:rPr>
      </w:lvl>
    </w:lvlOverride>
  </w:num>
  <w:num w:numId="7">
    <w:abstractNumId w:val="19"/>
  </w:num>
  <w:num w:numId="8">
    <w:abstractNumId w:val="23"/>
  </w:num>
  <w:num w:numId="9">
    <w:abstractNumId w:val="9"/>
  </w:num>
  <w:num w:numId="10">
    <w:abstractNumId w:val="5"/>
  </w:num>
  <w:num w:numId="11">
    <w:abstractNumId w:val="20"/>
  </w:num>
  <w:num w:numId="12">
    <w:abstractNumId w:val="18"/>
  </w:num>
  <w:num w:numId="13">
    <w:abstractNumId w:val="6"/>
  </w:num>
  <w:num w:numId="14">
    <w:abstractNumId w:val="13"/>
  </w:num>
  <w:num w:numId="15">
    <w:abstractNumId w:val="25"/>
  </w:num>
  <w:num w:numId="16">
    <w:abstractNumId w:val="4"/>
  </w:num>
  <w:num w:numId="17">
    <w:abstractNumId w:val="15"/>
  </w:num>
  <w:num w:numId="18">
    <w:abstractNumId w:val="24"/>
  </w:num>
  <w:num w:numId="19">
    <w:abstractNumId w:val="10"/>
  </w:num>
  <w:num w:numId="20">
    <w:abstractNumId w:val="14"/>
  </w:num>
  <w:num w:numId="21">
    <w:abstractNumId w:val="1"/>
    <w:lvlOverride w:ilvl="0">
      <w:lvl w:ilvl="0">
        <w:start w:val="1"/>
        <w:numFmt w:val="decimal"/>
        <w:pStyle w:val="Legal1"/>
        <w:lvlText w:val="%1."/>
        <w:lvlJc w:val="left"/>
      </w:lvl>
    </w:lvlOverride>
    <w:lvlOverride w:ilvl="1">
      <w:lvl w:ilvl="1">
        <w:start w:val="1"/>
        <w:numFmt w:val="decimal"/>
        <w:pStyle w:val="Legal2"/>
        <w:lvlText w:val="%1.%2"/>
        <w:lvlJc w:val="left"/>
      </w:lvl>
    </w:lvlOverride>
    <w:lvlOverride w:ilvl="2">
      <w:lvl w:ilvl="2">
        <w:start w:val="1"/>
        <w:numFmt w:val="decimal"/>
        <w:pStyle w:val="Legal3"/>
        <w:lvlText w:val="%1.%2.%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2">
    <w:abstractNumId w:val="26"/>
  </w:num>
  <w:num w:numId="23">
    <w:abstractNumId w:val="11"/>
  </w:num>
  <w:num w:numId="24">
    <w:abstractNumId w:val="8"/>
  </w:num>
  <w:num w:numId="25">
    <w:abstractNumId w:val="27"/>
  </w:num>
  <w:num w:numId="26">
    <w:abstractNumId w:val="17"/>
  </w:num>
  <w:num w:numId="27">
    <w:abstractNumId w:val="12"/>
  </w:num>
  <w:num w:numId="28">
    <w:abstractNumId w:val="2"/>
  </w:num>
  <w:num w:numId="29">
    <w:abstractNumId w:val="21"/>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5E9"/>
    <w:rsid w:val="00081C74"/>
    <w:rsid w:val="000E7C0F"/>
    <w:rsid w:val="00124C10"/>
    <w:rsid w:val="001455D5"/>
    <w:rsid w:val="001C483C"/>
    <w:rsid w:val="001F722A"/>
    <w:rsid w:val="00222A9A"/>
    <w:rsid w:val="00257E71"/>
    <w:rsid w:val="002605AC"/>
    <w:rsid w:val="00296D27"/>
    <w:rsid w:val="002A317A"/>
    <w:rsid w:val="002B0701"/>
    <w:rsid w:val="002E0DB1"/>
    <w:rsid w:val="002E36C9"/>
    <w:rsid w:val="00311E0A"/>
    <w:rsid w:val="00312514"/>
    <w:rsid w:val="003702DD"/>
    <w:rsid w:val="003C64A4"/>
    <w:rsid w:val="003C70A3"/>
    <w:rsid w:val="003D1F0E"/>
    <w:rsid w:val="003D2A7A"/>
    <w:rsid w:val="003F07D7"/>
    <w:rsid w:val="003F6632"/>
    <w:rsid w:val="00436539"/>
    <w:rsid w:val="004B092D"/>
    <w:rsid w:val="004D5E46"/>
    <w:rsid w:val="005546C1"/>
    <w:rsid w:val="00597B12"/>
    <w:rsid w:val="005B6372"/>
    <w:rsid w:val="005D561D"/>
    <w:rsid w:val="006172C6"/>
    <w:rsid w:val="006350D9"/>
    <w:rsid w:val="0064682A"/>
    <w:rsid w:val="00664B5A"/>
    <w:rsid w:val="006A2B27"/>
    <w:rsid w:val="006A5F7F"/>
    <w:rsid w:val="007062E7"/>
    <w:rsid w:val="00725918"/>
    <w:rsid w:val="00753180"/>
    <w:rsid w:val="00757634"/>
    <w:rsid w:val="007577CB"/>
    <w:rsid w:val="00775D44"/>
    <w:rsid w:val="0078656C"/>
    <w:rsid w:val="00790655"/>
    <w:rsid w:val="00797160"/>
    <w:rsid w:val="007C0D9E"/>
    <w:rsid w:val="007D00C5"/>
    <w:rsid w:val="007E3861"/>
    <w:rsid w:val="007E5E02"/>
    <w:rsid w:val="00802595"/>
    <w:rsid w:val="00806F72"/>
    <w:rsid w:val="00820FE8"/>
    <w:rsid w:val="00832D7E"/>
    <w:rsid w:val="00855667"/>
    <w:rsid w:val="00864213"/>
    <w:rsid w:val="008657B8"/>
    <w:rsid w:val="00867CDF"/>
    <w:rsid w:val="008E3893"/>
    <w:rsid w:val="008E4B65"/>
    <w:rsid w:val="00941E71"/>
    <w:rsid w:val="00946C8A"/>
    <w:rsid w:val="00964B86"/>
    <w:rsid w:val="00995DA9"/>
    <w:rsid w:val="009D793C"/>
    <w:rsid w:val="009E7497"/>
    <w:rsid w:val="00A25B4F"/>
    <w:rsid w:val="00A408CE"/>
    <w:rsid w:val="00B447C8"/>
    <w:rsid w:val="00B61C13"/>
    <w:rsid w:val="00B62172"/>
    <w:rsid w:val="00B678D0"/>
    <w:rsid w:val="00BC1BAC"/>
    <w:rsid w:val="00BD730A"/>
    <w:rsid w:val="00BF4E34"/>
    <w:rsid w:val="00C22CD0"/>
    <w:rsid w:val="00C31C95"/>
    <w:rsid w:val="00C84CB7"/>
    <w:rsid w:val="00CC4E7A"/>
    <w:rsid w:val="00CD14AE"/>
    <w:rsid w:val="00CD2A8F"/>
    <w:rsid w:val="00CD763F"/>
    <w:rsid w:val="00CF0FA2"/>
    <w:rsid w:val="00D040AE"/>
    <w:rsid w:val="00D3584D"/>
    <w:rsid w:val="00D35FC2"/>
    <w:rsid w:val="00D62A02"/>
    <w:rsid w:val="00DF1C33"/>
    <w:rsid w:val="00E06A42"/>
    <w:rsid w:val="00E10BE2"/>
    <w:rsid w:val="00E251B2"/>
    <w:rsid w:val="00E25CDA"/>
    <w:rsid w:val="00E555F6"/>
    <w:rsid w:val="00E57A09"/>
    <w:rsid w:val="00E72B80"/>
    <w:rsid w:val="00E741FA"/>
    <w:rsid w:val="00E83F88"/>
    <w:rsid w:val="00EA47F1"/>
    <w:rsid w:val="00EB00A8"/>
    <w:rsid w:val="00ED7222"/>
    <w:rsid w:val="00F10EE1"/>
    <w:rsid w:val="00F27CD6"/>
    <w:rsid w:val="00F65583"/>
    <w:rsid w:val="00F675E9"/>
    <w:rsid w:val="00F7283A"/>
    <w:rsid w:val="00F741A6"/>
    <w:rsid w:val="00F961D1"/>
    <w:rsid w:val="00FD5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57B8"/>
    <w:rPr>
      <w:sz w:val="24"/>
      <w:szCs w:val="24"/>
    </w:rPr>
  </w:style>
  <w:style w:type="paragraph" w:styleId="Heading5">
    <w:name w:val="heading 5"/>
    <w:basedOn w:val="Normal"/>
    <w:next w:val="Normal"/>
    <w:qFormat/>
    <w:rsid w:val="00BF4E34"/>
    <w:pPr>
      <w:keepNext/>
      <w:jc w:val="both"/>
      <w:outlineLvl w:val="4"/>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F4E34"/>
    <w:rPr>
      <w:color w:val="0000FF"/>
      <w:u w:val="single"/>
    </w:rPr>
  </w:style>
  <w:style w:type="paragraph" w:styleId="Title">
    <w:name w:val="Title"/>
    <w:basedOn w:val="Normal"/>
    <w:qFormat/>
    <w:rsid w:val="00BF4E34"/>
    <w:pPr>
      <w:jc w:val="center"/>
    </w:pPr>
    <w:rPr>
      <w:rFonts w:ascii="Arial" w:hAnsi="Arial"/>
      <w:b/>
      <w:sz w:val="32"/>
      <w:szCs w:val="20"/>
    </w:rPr>
  </w:style>
  <w:style w:type="paragraph" w:styleId="BodyText">
    <w:name w:val="Body Text"/>
    <w:basedOn w:val="Normal"/>
    <w:rsid w:val="00BF4E34"/>
    <w:pPr>
      <w:jc w:val="both"/>
    </w:pPr>
    <w:rPr>
      <w:szCs w:val="20"/>
    </w:rPr>
  </w:style>
  <w:style w:type="paragraph" w:styleId="BodyText2">
    <w:name w:val="Body Text 2"/>
    <w:basedOn w:val="Normal"/>
    <w:rsid w:val="00BF4E34"/>
    <w:rPr>
      <w:szCs w:val="20"/>
    </w:rPr>
  </w:style>
  <w:style w:type="paragraph" w:styleId="BodyTextIndent2">
    <w:name w:val="Body Text Indent 2"/>
    <w:basedOn w:val="Normal"/>
    <w:rsid w:val="00BF4E34"/>
    <w:pPr>
      <w:ind w:left="709" w:firstLine="11"/>
      <w:jc w:val="both"/>
    </w:pPr>
    <w:rPr>
      <w:i/>
      <w:sz w:val="22"/>
      <w:szCs w:val="20"/>
    </w:rPr>
  </w:style>
  <w:style w:type="paragraph" w:styleId="BodyTextIndent3">
    <w:name w:val="Body Text Indent 3"/>
    <w:basedOn w:val="Normal"/>
    <w:rsid w:val="00BF4E34"/>
    <w:pPr>
      <w:ind w:left="709" w:hanging="709"/>
      <w:jc w:val="both"/>
    </w:pPr>
    <w:rPr>
      <w:szCs w:val="20"/>
    </w:rPr>
  </w:style>
  <w:style w:type="paragraph" w:styleId="Header">
    <w:name w:val="header"/>
    <w:basedOn w:val="Normal"/>
    <w:link w:val="HeaderChar"/>
    <w:rsid w:val="00F961D1"/>
    <w:pPr>
      <w:tabs>
        <w:tab w:val="center" w:pos="4513"/>
        <w:tab w:val="right" w:pos="9026"/>
      </w:tabs>
    </w:pPr>
  </w:style>
  <w:style w:type="character" w:customStyle="1" w:styleId="HeaderChar">
    <w:name w:val="Header Char"/>
    <w:basedOn w:val="DefaultParagraphFont"/>
    <w:link w:val="Header"/>
    <w:rsid w:val="00F961D1"/>
    <w:rPr>
      <w:sz w:val="24"/>
      <w:szCs w:val="24"/>
      <w:lang w:val="en-US" w:eastAsia="en-US"/>
    </w:rPr>
  </w:style>
  <w:style w:type="paragraph" w:styleId="Footer">
    <w:name w:val="footer"/>
    <w:basedOn w:val="Normal"/>
    <w:link w:val="FooterChar"/>
    <w:uiPriority w:val="99"/>
    <w:rsid w:val="00F961D1"/>
    <w:pPr>
      <w:tabs>
        <w:tab w:val="center" w:pos="4513"/>
        <w:tab w:val="right" w:pos="9026"/>
      </w:tabs>
    </w:pPr>
  </w:style>
  <w:style w:type="character" w:customStyle="1" w:styleId="FooterChar">
    <w:name w:val="Footer Char"/>
    <w:basedOn w:val="DefaultParagraphFont"/>
    <w:link w:val="Footer"/>
    <w:uiPriority w:val="99"/>
    <w:rsid w:val="00F961D1"/>
    <w:rPr>
      <w:sz w:val="24"/>
      <w:szCs w:val="24"/>
      <w:lang w:val="en-US" w:eastAsia="en-US"/>
    </w:rPr>
  </w:style>
  <w:style w:type="paragraph" w:customStyle="1" w:styleId="Legal1">
    <w:name w:val="Legal 1"/>
    <w:basedOn w:val="Normal"/>
    <w:rsid w:val="00E10BE2"/>
    <w:pPr>
      <w:widowControl w:val="0"/>
      <w:numPr>
        <w:numId w:val="21"/>
      </w:numPr>
      <w:autoSpaceDE w:val="0"/>
      <w:autoSpaceDN w:val="0"/>
      <w:adjustRightInd w:val="0"/>
      <w:ind w:left="720" w:hanging="720"/>
      <w:outlineLvl w:val="0"/>
    </w:pPr>
    <w:rPr>
      <w:sz w:val="20"/>
    </w:rPr>
  </w:style>
  <w:style w:type="paragraph" w:customStyle="1" w:styleId="Legal2">
    <w:name w:val="Legal 2"/>
    <w:basedOn w:val="Normal"/>
    <w:rsid w:val="00E10BE2"/>
    <w:pPr>
      <w:widowControl w:val="0"/>
      <w:numPr>
        <w:ilvl w:val="1"/>
        <w:numId w:val="21"/>
      </w:numPr>
      <w:autoSpaceDE w:val="0"/>
      <w:autoSpaceDN w:val="0"/>
      <w:adjustRightInd w:val="0"/>
      <w:ind w:left="720" w:hanging="720"/>
      <w:outlineLvl w:val="1"/>
    </w:pPr>
    <w:rPr>
      <w:sz w:val="20"/>
    </w:rPr>
  </w:style>
  <w:style w:type="paragraph" w:customStyle="1" w:styleId="Legal3">
    <w:name w:val="Legal 3"/>
    <w:basedOn w:val="Normal"/>
    <w:rsid w:val="00E10BE2"/>
    <w:pPr>
      <w:widowControl w:val="0"/>
      <w:numPr>
        <w:ilvl w:val="2"/>
        <w:numId w:val="21"/>
      </w:numPr>
      <w:autoSpaceDE w:val="0"/>
      <w:autoSpaceDN w:val="0"/>
      <w:adjustRightInd w:val="0"/>
      <w:ind w:left="1440" w:hanging="720"/>
      <w:outlineLvl w:val="2"/>
    </w:pPr>
    <w:rPr>
      <w:sz w:val="20"/>
    </w:rPr>
  </w:style>
  <w:style w:type="paragraph" w:styleId="BalloonText">
    <w:name w:val="Balloon Text"/>
    <w:basedOn w:val="Normal"/>
    <w:link w:val="BalloonTextChar"/>
    <w:rsid w:val="00081C74"/>
    <w:rPr>
      <w:rFonts w:ascii="Tahoma" w:hAnsi="Tahoma" w:cs="Tahoma"/>
      <w:sz w:val="16"/>
      <w:szCs w:val="16"/>
    </w:rPr>
  </w:style>
  <w:style w:type="character" w:customStyle="1" w:styleId="BalloonTextChar">
    <w:name w:val="Balloon Text Char"/>
    <w:basedOn w:val="DefaultParagraphFont"/>
    <w:link w:val="BalloonText"/>
    <w:rsid w:val="00081C74"/>
    <w:rPr>
      <w:rFonts w:ascii="Tahoma" w:hAnsi="Tahoma" w:cs="Tahoma"/>
      <w:sz w:val="16"/>
      <w:szCs w:val="16"/>
    </w:rPr>
  </w:style>
  <w:style w:type="paragraph" w:styleId="ListParagraph">
    <w:name w:val="List Paragraph"/>
    <w:basedOn w:val="Normal"/>
    <w:qFormat/>
    <w:rsid w:val="00081C74"/>
    <w:pPr>
      <w:ind w:left="720"/>
      <w:contextualSpacing/>
    </w:pPr>
  </w:style>
  <w:style w:type="character" w:styleId="CommentReference">
    <w:name w:val="annotation reference"/>
    <w:basedOn w:val="DefaultParagraphFont"/>
    <w:rsid w:val="00D040AE"/>
    <w:rPr>
      <w:sz w:val="16"/>
      <w:szCs w:val="16"/>
    </w:rPr>
  </w:style>
  <w:style w:type="paragraph" w:styleId="CommentText">
    <w:name w:val="annotation text"/>
    <w:basedOn w:val="Normal"/>
    <w:link w:val="CommentTextChar"/>
    <w:rsid w:val="00D040AE"/>
    <w:rPr>
      <w:sz w:val="20"/>
      <w:szCs w:val="20"/>
    </w:rPr>
  </w:style>
  <w:style w:type="character" w:customStyle="1" w:styleId="CommentTextChar">
    <w:name w:val="Comment Text Char"/>
    <w:basedOn w:val="DefaultParagraphFont"/>
    <w:link w:val="CommentText"/>
    <w:rsid w:val="00D040AE"/>
  </w:style>
  <w:style w:type="paragraph" w:styleId="CommentSubject">
    <w:name w:val="annotation subject"/>
    <w:basedOn w:val="CommentText"/>
    <w:next w:val="CommentText"/>
    <w:link w:val="CommentSubjectChar"/>
    <w:rsid w:val="00D040AE"/>
    <w:rPr>
      <w:b/>
      <w:bCs/>
    </w:rPr>
  </w:style>
  <w:style w:type="character" w:customStyle="1" w:styleId="CommentSubjectChar">
    <w:name w:val="Comment Subject Char"/>
    <w:basedOn w:val="CommentTextChar"/>
    <w:link w:val="CommentSubject"/>
    <w:rsid w:val="00D040AE"/>
    <w:rPr>
      <w:b/>
      <w:bCs/>
    </w:rPr>
  </w:style>
  <w:style w:type="paragraph" w:styleId="Revision">
    <w:name w:val="Revision"/>
    <w:hidden/>
    <w:uiPriority w:val="99"/>
    <w:semiHidden/>
    <w:rsid w:val="00D040AE"/>
    <w:rPr>
      <w:sz w:val="24"/>
      <w:szCs w:val="24"/>
    </w:rPr>
  </w:style>
  <w:style w:type="table" w:styleId="TableGrid">
    <w:name w:val="Table Grid"/>
    <w:basedOn w:val="TableNormal"/>
    <w:rsid w:val="00F27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57B8"/>
    <w:rPr>
      <w:sz w:val="24"/>
      <w:szCs w:val="24"/>
    </w:rPr>
  </w:style>
  <w:style w:type="paragraph" w:styleId="Heading5">
    <w:name w:val="heading 5"/>
    <w:basedOn w:val="Normal"/>
    <w:next w:val="Normal"/>
    <w:qFormat/>
    <w:rsid w:val="00BF4E34"/>
    <w:pPr>
      <w:keepNext/>
      <w:jc w:val="both"/>
      <w:outlineLvl w:val="4"/>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F4E34"/>
    <w:rPr>
      <w:color w:val="0000FF"/>
      <w:u w:val="single"/>
    </w:rPr>
  </w:style>
  <w:style w:type="paragraph" w:styleId="Title">
    <w:name w:val="Title"/>
    <w:basedOn w:val="Normal"/>
    <w:qFormat/>
    <w:rsid w:val="00BF4E34"/>
    <w:pPr>
      <w:jc w:val="center"/>
    </w:pPr>
    <w:rPr>
      <w:rFonts w:ascii="Arial" w:hAnsi="Arial"/>
      <w:b/>
      <w:sz w:val="32"/>
      <w:szCs w:val="20"/>
    </w:rPr>
  </w:style>
  <w:style w:type="paragraph" w:styleId="BodyText">
    <w:name w:val="Body Text"/>
    <w:basedOn w:val="Normal"/>
    <w:rsid w:val="00BF4E34"/>
    <w:pPr>
      <w:jc w:val="both"/>
    </w:pPr>
    <w:rPr>
      <w:szCs w:val="20"/>
    </w:rPr>
  </w:style>
  <w:style w:type="paragraph" w:styleId="BodyText2">
    <w:name w:val="Body Text 2"/>
    <w:basedOn w:val="Normal"/>
    <w:rsid w:val="00BF4E34"/>
    <w:rPr>
      <w:szCs w:val="20"/>
    </w:rPr>
  </w:style>
  <w:style w:type="paragraph" w:styleId="BodyTextIndent2">
    <w:name w:val="Body Text Indent 2"/>
    <w:basedOn w:val="Normal"/>
    <w:rsid w:val="00BF4E34"/>
    <w:pPr>
      <w:ind w:left="709" w:firstLine="11"/>
      <w:jc w:val="both"/>
    </w:pPr>
    <w:rPr>
      <w:i/>
      <w:sz w:val="22"/>
      <w:szCs w:val="20"/>
    </w:rPr>
  </w:style>
  <w:style w:type="paragraph" w:styleId="BodyTextIndent3">
    <w:name w:val="Body Text Indent 3"/>
    <w:basedOn w:val="Normal"/>
    <w:rsid w:val="00BF4E34"/>
    <w:pPr>
      <w:ind w:left="709" w:hanging="709"/>
      <w:jc w:val="both"/>
    </w:pPr>
    <w:rPr>
      <w:szCs w:val="20"/>
    </w:rPr>
  </w:style>
  <w:style w:type="paragraph" w:styleId="Header">
    <w:name w:val="header"/>
    <w:basedOn w:val="Normal"/>
    <w:link w:val="HeaderChar"/>
    <w:rsid w:val="00F961D1"/>
    <w:pPr>
      <w:tabs>
        <w:tab w:val="center" w:pos="4513"/>
        <w:tab w:val="right" w:pos="9026"/>
      </w:tabs>
    </w:pPr>
  </w:style>
  <w:style w:type="character" w:customStyle="1" w:styleId="HeaderChar">
    <w:name w:val="Header Char"/>
    <w:basedOn w:val="DefaultParagraphFont"/>
    <w:link w:val="Header"/>
    <w:rsid w:val="00F961D1"/>
    <w:rPr>
      <w:sz w:val="24"/>
      <w:szCs w:val="24"/>
      <w:lang w:val="en-US" w:eastAsia="en-US"/>
    </w:rPr>
  </w:style>
  <w:style w:type="paragraph" w:styleId="Footer">
    <w:name w:val="footer"/>
    <w:basedOn w:val="Normal"/>
    <w:link w:val="FooterChar"/>
    <w:uiPriority w:val="99"/>
    <w:rsid w:val="00F961D1"/>
    <w:pPr>
      <w:tabs>
        <w:tab w:val="center" w:pos="4513"/>
        <w:tab w:val="right" w:pos="9026"/>
      </w:tabs>
    </w:pPr>
  </w:style>
  <w:style w:type="character" w:customStyle="1" w:styleId="FooterChar">
    <w:name w:val="Footer Char"/>
    <w:basedOn w:val="DefaultParagraphFont"/>
    <w:link w:val="Footer"/>
    <w:uiPriority w:val="99"/>
    <w:rsid w:val="00F961D1"/>
    <w:rPr>
      <w:sz w:val="24"/>
      <w:szCs w:val="24"/>
      <w:lang w:val="en-US" w:eastAsia="en-US"/>
    </w:rPr>
  </w:style>
  <w:style w:type="paragraph" w:customStyle="1" w:styleId="Legal1">
    <w:name w:val="Legal 1"/>
    <w:basedOn w:val="Normal"/>
    <w:rsid w:val="00E10BE2"/>
    <w:pPr>
      <w:widowControl w:val="0"/>
      <w:numPr>
        <w:numId w:val="21"/>
      </w:numPr>
      <w:autoSpaceDE w:val="0"/>
      <w:autoSpaceDN w:val="0"/>
      <w:adjustRightInd w:val="0"/>
      <w:ind w:left="720" w:hanging="720"/>
      <w:outlineLvl w:val="0"/>
    </w:pPr>
    <w:rPr>
      <w:sz w:val="20"/>
    </w:rPr>
  </w:style>
  <w:style w:type="paragraph" w:customStyle="1" w:styleId="Legal2">
    <w:name w:val="Legal 2"/>
    <w:basedOn w:val="Normal"/>
    <w:rsid w:val="00E10BE2"/>
    <w:pPr>
      <w:widowControl w:val="0"/>
      <w:numPr>
        <w:ilvl w:val="1"/>
        <w:numId w:val="21"/>
      </w:numPr>
      <w:autoSpaceDE w:val="0"/>
      <w:autoSpaceDN w:val="0"/>
      <w:adjustRightInd w:val="0"/>
      <w:ind w:left="720" w:hanging="720"/>
      <w:outlineLvl w:val="1"/>
    </w:pPr>
    <w:rPr>
      <w:sz w:val="20"/>
    </w:rPr>
  </w:style>
  <w:style w:type="paragraph" w:customStyle="1" w:styleId="Legal3">
    <w:name w:val="Legal 3"/>
    <w:basedOn w:val="Normal"/>
    <w:rsid w:val="00E10BE2"/>
    <w:pPr>
      <w:widowControl w:val="0"/>
      <w:numPr>
        <w:ilvl w:val="2"/>
        <w:numId w:val="21"/>
      </w:numPr>
      <w:autoSpaceDE w:val="0"/>
      <w:autoSpaceDN w:val="0"/>
      <w:adjustRightInd w:val="0"/>
      <w:ind w:left="1440" w:hanging="720"/>
      <w:outlineLvl w:val="2"/>
    </w:pPr>
    <w:rPr>
      <w:sz w:val="20"/>
    </w:rPr>
  </w:style>
  <w:style w:type="paragraph" w:styleId="BalloonText">
    <w:name w:val="Balloon Text"/>
    <w:basedOn w:val="Normal"/>
    <w:link w:val="BalloonTextChar"/>
    <w:rsid w:val="00081C74"/>
    <w:rPr>
      <w:rFonts w:ascii="Tahoma" w:hAnsi="Tahoma" w:cs="Tahoma"/>
      <w:sz w:val="16"/>
      <w:szCs w:val="16"/>
    </w:rPr>
  </w:style>
  <w:style w:type="character" w:customStyle="1" w:styleId="BalloonTextChar">
    <w:name w:val="Balloon Text Char"/>
    <w:basedOn w:val="DefaultParagraphFont"/>
    <w:link w:val="BalloonText"/>
    <w:rsid w:val="00081C74"/>
    <w:rPr>
      <w:rFonts w:ascii="Tahoma" w:hAnsi="Tahoma" w:cs="Tahoma"/>
      <w:sz w:val="16"/>
      <w:szCs w:val="16"/>
    </w:rPr>
  </w:style>
  <w:style w:type="paragraph" w:styleId="ListParagraph">
    <w:name w:val="List Paragraph"/>
    <w:basedOn w:val="Normal"/>
    <w:qFormat/>
    <w:rsid w:val="00081C74"/>
    <w:pPr>
      <w:ind w:left="720"/>
      <w:contextualSpacing/>
    </w:pPr>
  </w:style>
  <w:style w:type="character" w:styleId="CommentReference">
    <w:name w:val="annotation reference"/>
    <w:basedOn w:val="DefaultParagraphFont"/>
    <w:rsid w:val="00D040AE"/>
    <w:rPr>
      <w:sz w:val="16"/>
      <w:szCs w:val="16"/>
    </w:rPr>
  </w:style>
  <w:style w:type="paragraph" w:styleId="CommentText">
    <w:name w:val="annotation text"/>
    <w:basedOn w:val="Normal"/>
    <w:link w:val="CommentTextChar"/>
    <w:rsid w:val="00D040AE"/>
    <w:rPr>
      <w:sz w:val="20"/>
      <w:szCs w:val="20"/>
    </w:rPr>
  </w:style>
  <w:style w:type="character" w:customStyle="1" w:styleId="CommentTextChar">
    <w:name w:val="Comment Text Char"/>
    <w:basedOn w:val="DefaultParagraphFont"/>
    <w:link w:val="CommentText"/>
    <w:rsid w:val="00D040AE"/>
  </w:style>
  <w:style w:type="paragraph" w:styleId="CommentSubject">
    <w:name w:val="annotation subject"/>
    <w:basedOn w:val="CommentText"/>
    <w:next w:val="CommentText"/>
    <w:link w:val="CommentSubjectChar"/>
    <w:rsid w:val="00D040AE"/>
    <w:rPr>
      <w:b/>
      <w:bCs/>
    </w:rPr>
  </w:style>
  <w:style w:type="character" w:customStyle="1" w:styleId="CommentSubjectChar">
    <w:name w:val="Comment Subject Char"/>
    <w:basedOn w:val="CommentTextChar"/>
    <w:link w:val="CommentSubject"/>
    <w:rsid w:val="00D040AE"/>
    <w:rPr>
      <w:b/>
      <w:bCs/>
    </w:rPr>
  </w:style>
  <w:style w:type="paragraph" w:styleId="Revision">
    <w:name w:val="Revision"/>
    <w:hidden/>
    <w:uiPriority w:val="99"/>
    <w:semiHidden/>
    <w:rsid w:val="00D040AE"/>
    <w:rPr>
      <w:sz w:val="24"/>
      <w:szCs w:val="24"/>
    </w:rPr>
  </w:style>
  <w:style w:type="table" w:styleId="TableGrid">
    <w:name w:val="Table Grid"/>
    <w:basedOn w:val="TableNormal"/>
    <w:rsid w:val="00F27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071076">
      <w:bodyDiv w:val="1"/>
      <w:marLeft w:val="0"/>
      <w:marRight w:val="0"/>
      <w:marTop w:val="0"/>
      <w:marBottom w:val="0"/>
      <w:divBdr>
        <w:top w:val="none" w:sz="0" w:space="0" w:color="auto"/>
        <w:left w:val="none" w:sz="0" w:space="0" w:color="auto"/>
        <w:bottom w:val="none" w:sz="0" w:space="0" w:color="auto"/>
        <w:right w:val="none" w:sz="0" w:space="0" w:color="auto"/>
      </w:divBdr>
    </w:div>
    <w:div w:id="141331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E357F-0871-4DD6-88BB-6D4FBC713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921</Words>
  <Characters>5255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St Stithians College</Company>
  <LinksUpToDate>false</LinksUpToDate>
  <CharactersWithSpaces>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 Stithians College</dc:creator>
  <cp:lastModifiedBy>Communication</cp:lastModifiedBy>
  <cp:revision>2</cp:revision>
  <cp:lastPrinted>2009-03-23T08:32:00Z</cp:lastPrinted>
  <dcterms:created xsi:type="dcterms:W3CDTF">2017-12-08T08:44:00Z</dcterms:created>
  <dcterms:modified xsi:type="dcterms:W3CDTF">2017-12-08T08:44:00Z</dcterms:modified>
</cp:coreProperties>
</file>